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DD897" w14:textId="17A1FC39" w:rsidR="00D54C14" w:rsidRPr="00776FB6" w:rsidRDefault="00D54C14" w:rsidP="00D54C14">
      <w:pPr>
        <w:jc w:val="center"/>
        <w:rPr>
          <w:rFonts w:ascii="Book Antiqua" w:hAnsi="Book Antiqua" w:cs="Times New Roman"/>
        </w:rPr>
      </w:pPr>
      <w:r w:rsidRPr="00F27F96">
        <w:rPr>
          <w:rFonts w:ascii="Book Antiqua" w:eastAsia="Times New Roman" w:hAnsi="Book Antiqua" w:cs="Times New Roman"/>
          <w:b/>
          <w:bCs/>
          <w:color w:val="000000"/>
        </w:rPr>
        <w:t>ANNEXURE</w:t>
      </w:r>
      <w:r w:rsidR="00F27F96" w:rsidRPr="00F27F96">
        <w:rPr>
          <w:rFonts w:ascii="Book Antiqua" w:eastAsia="Times New Roman" w:hAnsi="Book Antiqua" w:cs="Times New Roman"/>
          <w:b/>
          <w:bCs/>
          <w:color w:val="000000"/>
        </w:rPr>
        <w:t xml:space="preserve"> TH:</w:t>
      </w:r>
      <w:r w:rsidRPr="00F27F96">
        <w:rPr>
          <w:rFonts w:ascii="Book Antiqua" w:eastAsia="Times New Roman" w:hAnsi="Book Antiqua" w:cs="Times New Roman"/>
          <w:b/>
          <w:bCs/>
          <w:color w:val="000000"/>
        </w:rPr>
        <w:t xml:space="preserve">  DETAILS OF HYDRO PLANTS</w:t>
      </w:r>
    </w:p>
    <w:p w14:paraId="517A3798" w14:textId="77777777" w:rsidR="00D54C14" w:rsidRPr="00776FB6" w:rsidRDefault="00D54C14" w:rsidP="00D54C14">
      <w:pPr>
        <w:tabs>
          <w:tab w:val="left" w:pos="8505"/>
        </w:tabs>
        <w:ind w:right="-30"/>
        <w:rPr>
          <w:ins w:id="0" w:author="BARSHA KASHYAP DM SO" w:date="2024-07-05T13:00:00Z"/>
          <w:rFonts w:ascii="Book Antiqua" w:hAnsi="Book Antiqua"/>
        </w:rPr>
      </w:pPr>
    </w:p>
    <w:p w14:paraId="58B3B588" w14:textId="77777777" w:rsidR="00D54C14" w:rsidRPr="00776FB6" w:rsidRDefault="00D54C14" w:rsidP="00D54C14">
      <w:pPr>
        <w:tabs>
          <w:tab w:val="left" w:pos="8505"/>
        </w:tabs>
        <w:ind w:right="-30"/>
        <w:rPr>
          <w:ins w:id="1" w:author="BARSHA KASHYAP DM SO" w:date="2024-07-05T13:00:00Z"/>
          <w:rFonts w:ascii="Book Antiqua" w:hAnsi="Book Antiqua"/>
        </w:rPr>
      </w:pPr>
    </w:p>
    <w:tbl>
      <w:tblPr>
        <w:tblpPr w:leftFromText="180" w:rightFromText="180" w:vertAnchor="text" w:horzAnchor="margin" w:tblpXSpec="center" w:tblpY="8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"/>
        <w:gridCol w:w="6162"/>
        <w:gridCol w:w="3336"/>
      </w:tblGrid>
      <w:tr w:rsidR="00694DC0" w:rsidRPr="00776FB6" w14:paraId="44C6CA7A" w14:textId="4422E549" w:rsidTr="00694DC0">
        <w:trPr>
          <w:trHeight w:val="277"/>
        </w:trPr>
        <w:tc>
          <w:tcPr>
            <w:tcW w:w="10199" w:type="dxa"/>
            <w:gridSpan w:val="3"/>
            <w:tcBorders>
              <w:right w:val="single" w:sz="4" w:space="0" w:color="000000"/>
            </w:tcBorders>
          </w:tcPr>
          <w:p w14:paraId="375D87A2" w14:textId="77777777" w:rsidR="00694DC0" w:rsidRDefault="00694DC0" w:rsidP="00CE3B43">
            <w:pPr>
              <w:pStyle w:val="TableParagraph"/>
              <w:spacing w:before="11"/>
              <w:ind w:left="545"/>
              <w:jc w:val="center"/>
              <w:rPr>
                <w:rFonts w:ascii="Book Antiqua" w:hAnsi="Book Antiqua"/>
                <w:b/>
                <w:bCs/>
                <w:spacing w:val="-2"/>
                <w:w w:val="110"/>
              </w:rPr>
            </w:pPr>
            <w:r w:rsidRPr="00776FB6">
              <w:rPr>
                <w:rFonts w:ascii="Book Antiqua" w:hAnsi="Book Antiqua"/>
                <w:b/>
                <w:bCs/>
                <w:w w:val="110"/>
              </w:rPr>
              <w:t xml:space="preserve">HYDRO PLANT </w:t>
            </w:r>
            <w:r w:rsidRPr="00776FB6">
              <w:rPr>
                <w:rFonts w:ascii="Book Antiqua" w:hAnsi="Book Antiqua"/>
                <w:b/>
                <w:bCs/>
                <w:spacing w:val="-2"/>
                <w:w w:val="110"/>
              </w:rPr>
              <w:t>DETAILS</w:t>
            </w:r>
          </w:p>
          <w:p w14:paraId="09C303FB" w14:textId="01CD34FB" w:rsidR="005C7F48" w:rsidRPr="00776FB6" w:rsidRDefault="005C7F48" w:rsidP="00CE3B43">
            <w:pPr>
              <w:pStyle w:val="TableParagraph"/>
              <w:spacing w:before="11"/>
              <w:ind w:left="545"/>
              <w:jc w:val="center"/>
              <w:rPr>
                <w:rFonts w:ascii="Book Antiqua" w:hAnsi="Book Antiqua"/>
                <w:b/>
                <w:bCs/>
                <w:w w:val="110"/>
              </w:rPr>
            </w:pPr>
          </w:p>
        </w:tc>
      </w:tr>
      <w:tr w:rsidR="00694DC0" w:rsidRPr="00776FB6" w14:paraId="6CF91B4B" w14:textId="197C5B39" w:rsidTr="00694DC0">
        <w:trPr>
          <w:trHeight w:val="225"/>
        </w:trPr>
        <w:tc>
          <w:tcPr>
            <w:tcW w:w="701" w:type="dxa"/>
            <w:tcBorders>
              <w:right w:val="single" w:sz="4" w:space="0" w:color="000000"/>
            </w:tcBorders>
          </w:tcPr>
          <w:p w14:paraId="195284D6" w14:textId="77777777" w:rsidR="00694DC0" w:rsidRPr="00776FB6" w:rsidRDefault="00694DC0" w:rsidP="00D54C14">
            <w:pPr>
              <w:pStyle w:val="TableParagraph"/>
              <w:ind w:left="-108" w:firstLine="108"/>
              <w:rPr>
                <w:rFonts w:ascii="Book Antiqua" w:hAnsi="Book Antiqua"/>
              </w:rPr>
            </w:pPr>
          </w:p>
        </w:tc>
        <w:tc>
          <w:tcPr>
            <w:tcW w:w="949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81F1B3E" w14:textId="77777777" w:rsidR="00694DC0" w:rsidRDefault="00694DC0" w:rsidP="00694DC0">
            <w:pPr>
              <w:pStyle w:val="TableParagraph"/>
              <w:spacing w:before="11" w:line="197" w:lineRule="exact"/>
              <w:ind w:left="104"/>
              <w:jc w:val="center"/>
              <w:rPr>
                <w:rFonts w:ascii="Book Antiqua" w:hAnsi="Book Antiqua"/>
                <w:b/>
                <w:spacing w:val="-2"/>
                <w:w w:val="110"/>
              </w:rPr>
            </w:pPr>
            <w:r w:rsidRPr="00776FB6">
              <w:rPr>
                <w:rFonts w:ascii="Book Antiqua" w:hAnsi="Book Antiqua"/>
                <w:b/>
                <w:w w:val="110"/>
              </w:rPr>
              <w:t xml:space="preserve">PROJECT/PLANT </w:t>
            </w:r>
            <w:r w:rsidRPr="00776FB6">
              <w:rPr>
                <w:rFonts w:ascii="Book Antiqua" w:hAnsi="Book Antiqua"/>
                <w:b/>
                <w:spacing w:val="-2"/>
                <w:w w:val="110"/>
              </w:rPr>
              <w:t>DETAILS</w:t>
            </w:r>
          </w:p>
          <w:p w14:paraId="52C46589" w14:textId="4D18E9CA" w:rsidR="005C7F48" w:rsidRPr="00776FB6" w:rsidRDefault="005C7F48" w:rsidP="00694DC0">
            <w:pPr>
              <w:pStyle w:val="TableParagraph"/>
              <w:spacing w:before="11" w:line="197" w:lineRule="exact"/>
              <w:ind w:left="104"/>
              <w:jc w:val="center"/>
              <w:rPr>
                <w:rFonts w:ascii="Book Antiqua" w:hAnsi="Book Antiqua"/>
                <w:b/>
                <w:w w:val="110"/>
              </w:rPr>
            </w:pPr>
          </w:p>
        </w:tc>
      </w:tr>
      <w:tr w:rsidR="00D54C14" w:rsidRPr="00776FB6" w14:paraId="266B3C52" w14:textId="53780BB7" w:rsidTr="00C74819">
        <w:trPr>
          <w:trHeight w:val="404"/>
        </w:trPr>
        <w:tc>
          <w:tcPr>
            <w:tcW w:w="701" w:type="dxa"/>
            <w:tcBorders>
              <w:right w:val="single" w:sz="4" w:space="0" w:color="000000"/>
            </w:tcBorders>
          </w:tcPr>
          <w:p w14:paraId="2B98F380" w14:textId="77777777" w:rsidR="00D54C14" w:rsidRPr="00776FB6" w:rsidRDefault="00D54C14" w:rsidP="00CE3B43">
            <w:pPr>
              <w:pStyle w:val="TableParagraph"/>
              <w:spacing w:before="7" w:line="169" w:lineRule="exact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5C234AB" w14:textId="1E65C155" w:rsidR="00D54C14" w:rsidRPr="00776FB6" w:rsidRDefault="00D54C14" w:rsidP="00CE3B43">
            <w:pPr>
              <w:pStyle w:val="TableParagraph"/>
              <w:spacing w:before="7" w:line="169" w:lineRule="exact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Company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4"/>
              </w:rPr>
              <w:t>name: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3F66483E" w14:textId="77777777" w:rsidR="00D54C14" w:rsidRPr="00776FB6" w:rsidRDefault="00D54C14" w:rsidP="00CE3B43">
            <w:pPr>
              <w:pStyle w:val="TableParagraph"/>
              <w:spacing w:before="7" w:line="169" w:lineRule="exact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2897965D" w14:textId="51EE476B" w:rsidTr="00694DC0">
        <w:trPr>
          <w:trHeight w:val="353"/>
        </w:trPr>
        <w:tc>
          <w:tcPr>
            <w:tcW w:w="701" w:type="dxa"/>
            <w:tcBorders>
              <w:right w:val="single" w:sz="4" w:space="0" w:color="000000"/>
            </w:tcBorders>
          </w:tcPr>
          <w:p w14:paraId="7AF5D21A" w14:textId="77777777" w:rsidR="00D54C14" w:rsidRPr="00776FB6" w:rsidRDefault="00D54C14" w:rsidP="00CE3B43">
            <w:pPr>
              <w:pStyle w:val="TableParagraph"/>
              <w:spacing w:before="52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438A381D" w14:textId="39D5809C" w:rsidR="00D54C14" w:rsidRPr="00776FB6" w:rsidRDefault="00D54C14" w:rsidP="00CE3B43">
            <w:pPr>
              <w:pStyle w:val="TableParagraph"/>
              <w:spacing w:before="52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>Owner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of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power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  <w:w w:val="105"/>
              </w:rPr>
              <w:t>station: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3D36A5FE" w14:textId="77777777" w:rsidR="00D54C14" w:rsidRPr="00776FB6" w:rsidRDefault="00D54C14" w:rsidP="00CE3B43">
            <w:pPr>
              <w:pStyle w:val="TableParagraph"/>
              <w:spacing w:before="52"/>
              <w:ind w:left="106"/>
              <w:rPr>
                <w:rFonts w:ascii="Book Antiqua" w:hAnsi="Book Antiqua"/>
                <w:w w:val="105"/>
              </w:rPr>
            </w:pPr>
          </w:p>
        </w:tc>
      </w:tr>
      <w:tr w:rsidR="00D54C14" w:rsidRPr="00776FB6" w14:paraId="22100FEB" w14:textId="748ADE1B" w:rsidTr="00694DC0">
        <w:trPr>
          <w:trHeight w:val="253"/>
        </w:trPr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</w:tcPr>
          <w:p w14:paraId="5A7041DA" w14:textId="77777777" w:rsidR="00D54C14" w:rsidRPr="00776FB6" w:rsidRDefault="00D54C14" w:rsidP="00CE3B43">
            <w:pPr>
              <w:pStyle w:val="TableParagraph"/>
              <w:spacing w:before="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6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40C2" w14:textId="37D9CADE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Project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name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and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location: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B40A" w14:textId="77777777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13E5A456" w14:textId="21428B6C" w:rsidTr="00694DC0">
        <w:trPr>
          <w:trHeight w:val="352"/>
        </w:trPr>
        <w:tc>
          <w:tcPr>
            <w:tcW w:w="701" w:type="dxa"/>
            <w:tcBorders>
              <w:top w:val="single" w:sz="4" w:space="0" w:color="000000"/>
              <w:right w:val="single" w:sz="4" w:space="0" w:color="000000"/>
            </w:tcBorders>
          </w:tcPr>
          <w:p w14:paraId="5D3F821C" w14:textId="77777777" w:rsidR="00D54C14" w:rsidRPr="00776FB6" w:rsidRDefault="00D54C14" w:rsidP="00CE3B43">
            <w:pPr>
              <w:pStyle w:val="TableParagraph"/>
              <w:spacing w:before="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6F60E8" w14:textId="21E98BE3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>Contact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Number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&amp;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Name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of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Nodal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proofErr w:type="gramStart"/>
            <w:r w:rsidRPr="00776FB6">
              <w:rPr>
                <w:rFonts w:ascii="Book Antiqua" w:hAnsi="Book Antiqua"/>
                <w:w w:val="105"/>
              </w:rPr>
              <w:t>person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:</w:t>
            </w:r>
            <w:proofErr w:type="gramEnd"/>
            <w:r w:rsidRPr="00776FB6">
              <w:rPr>
                <w:rFonts w:ascii="Book Antiqua" w:hAnsi="Book Antiqua"/>
                <w:w w:val="105"/>
              </w:rPr>
              <w:t>Mr./</w:t>
            </w:r>
            <w:r w:rsidRPr="00776FB6">
              <w:rPr>
                <w:rFonts w:ascii="Book Antiqua" w:hAnsi="Book Antiqua"/>
                <w:spacing w:val="-5"/>
                <w:w w:val="105"/>
              </w:rPr>
              <w:t>Ms.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EB7306" w14:textId="77777777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  <w:w w:val="105"/>
              </w:rPr>
            </w:pPr>
          </w:p>
        </w:tc>
      </w:tr>
      <w:tr w:rsidR="00D54C14" w:rsidRPr="00776FB6" w14:paraId="7DC5B1B0" w14:textId="33A856EA" w:rsidTr="00694DC0">
        <w:trPr>
          <w:trHeight w:val="295"/>
        </w:trPr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</w:tcPr>
          <w:p w14:paraId="6BDE3AFA" w14:textId="77777777" w:rsidR="00D54C14" w:rsidRPr="00776FB6" w:rsidRDefault="00D54C14" w:rsidP="00CE3B43">
            <w:pPr>
              <w:pStyle w:val="TableParagraph"/>
              <w:spacing w:before="2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6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96A74" w14:textId="5042ACA5" w:rsidR="00D54C14" w:rsidRPr="00776FB6" w:rsidRDefault="00D54C14" w:rsidP="00CE3B43">
            <w:pPr>
              <w:pStyle w:val="TableParagraph"/>
              <w:spacing w:before="2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Total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Installed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Capacity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(MW):</w:t>
            </w:r>
            <w:r w:rsidRPr="00776FB6">
              <w:rPr>
                <w:rFonts w:ascii="Book Antiqua" w:hAnsi="Book Antiqua"/>
                <w:spacing w:val="-2"/>
              </w:rPr>
              <w:t>(e.g.</w:t>
            </w:r>
            <w:r w:rsidR="00694DC0" w:rsidRPr="00776FB6">
              <w:rPr>
                <w:rFonts w:ascii="Book Antiqua" w:hAnsi="Book Antiqua"/>
                <w:spacing w:val="-2"/>
              </w:rPr>
              <w:t>2x100mw</w:t>
            </w:r>
            <w:r w:rsidRPr="00776FB6">
              <w:rPr>
                <w:rFonts w:ascii="Book Antiqua" w:hAnsi="Book Antiqua"/>
                <w:spacing w:val="-2"/>
              </w:rPr>
              <w:t>):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2F84" w14:textId="77777777" w:rsidR="00D54C14" w:rsidRPr="00776FB6" w:rsidRDefault="00D54C14" w:rsidP="00CE3B43">
            <w:pPr>
              <w:pStyle w:val="TableParagraph"/>
              <w:spacing w:before="2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047967FE" w14:textId="19FAB2FF" w:rsidTr="00694DC0">
        <w:trPr>
          <w:trHeight w:val="215"/>
        </w:trPr>
        <w:tc>
          <w:tcPr>
            <w:tcW w:w="701" w:type="dxa"/>
            <w:tcBorders>
              <w:top w:val="single" w:sz="4" w:space="0" w:color="000000"/>
              <w:right w:val="single" w:sz="4" w:space="0" w:color="000000"/>
            </w:tcBorders>
          </w:tcPr>
          <w:p w14:paraId="243EAD11" w14:textId="77777777" w:rsidR="00D54C14" w:rsidRPr="00776FB6" w:rsidRDefault="00D54C14" w:rsidP="00CE3B43">
            <w:pPr>
              <w:pStyle w:val="TableParagraph"/>
              <w:spacing w:before="4" w:line="195" w:lineRule="exact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6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823008" w14:textId="63B30545" w:rsidR="00D54C14" w:rsidRPr="00776FB6" w:rsidRDefault="00D54C14" w:rsidP="00CE3B43">
            <w:pPr>
              <w:pStyle w:val="TableParagraph"/>
              <w:spacing w:before="4" w:line="195" w:lineRule="exact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2"/>
              </w:rPr>
              <w:t>Turbine</w:t>
            </w:r>
            <w:r w:rsidR="00694DC0" w:rsidRPr="00776FB6">
              <w:rPr>
                <w:rFonts w:ascii="Book Antiqua" w:hAnsi="Book Antiqua"/>
                <w:spacing w:val="2"/>
              </w:rPr>
              <w:t xml:space="preserve"> </w:t>
            </w:r>
            <w:r w:rsidRPr="00776FB6">
              <w:rPr>
                <w:rFonts w:ascii="Book Antiqua" w:hAnsi="Book Antiqua"/>
                <w:spacing w:val="2"/>
              </w:rPr>
              <w:t>type:</w:t>
            </w:r>
            <w:r w:rsidR="00694DC0" w:rsidRPr="00776FB6">
              <w:rPr>
                <w:rFonts w:ascii="Book Antiqua" w:hAnsi="Book Antiqua"/>
                <w:spacing w:val="2"/>
              </w:rPr>
              <w:t xml:space="preserve"> </w:t>
            </w:r>
            <w:r w:rsidRPr="00776FB6">
              <w:rPr>
                <w:rFonts w:ascii="Book Antiqua" w:hAnsi="Book Antiqua"/>
                <w:spacing w:val="2"/>
              </w:rPr>
              <w:t>Francis/Kaplan/Pelton/Bulb/Any</w:t>
            </w:r>
            <w:r w:rsidR="00694DC0" w:rsidRPr="00776FB6">
              <w:rPr>
                <w:rFonts w:ascii="Book Antiqua" w:hAnsi="Book Antiqua"/>
                <w:spacing w:val="2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other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1A486" w14:textId="77777777" w:rsidR="00D54C14" w:rsidRPr="00776FB6" w:rsidRDefault="00D54C14" w:rsidP="00CE3B43">
            <w:pPr>
              <w:pStyle w:val="TableParagraph"/>
              <w:spacing w:before="4" w:line="195" w:lineRule="exact"/>
              <w:ind w:left="106"/>
              <w:rPr>
                <w:rFonts w:ascii="Book Antiqua" w:hAnsi="Book Antiqua"/>
                <w:spacing w:val="2"/>
              </w:rPr>
            </w:pPr>
          </w:p>
        </w:tc>
      </w:tr>
      <w:tr w:rsidR="00D54C14" w:rsidRPr="00776FB6" w14:paraId="09DC1B2B" w14:textId="570171E2" w:rsidTr="00694DC0">
        <w:trPr>
          <w:trHeight w:val="352"/>
        </w:trPr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</w:tcPr>
          <w:p w14:paraId="409740E2" w14:textId="77777777" w:rsidR="00D54C14" w:rsidRPr="00776FB6" w:rsidRDefault="00D54C14" w:rsidP="00CE3B43">
            <w:pPr>
              <w:pStyle w:val="TableParagraph"/>
              <w:spacing w:before="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7</w:t>
            </w:r>
          </w:p>
        </w:tc>
        <w:tc>
          <w:tcPr>
            <w:tcW w:w="6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EE21" w14:textId="2A074452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Intake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River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&amp;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Diversion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4"/>
              </w:rPr>
              <w:t>dam: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D6B2" w14:textId="77777777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26D27C1D" w14:textId="1C8B6493" w:rsidTr="00694DC0">
        <w:trPr>
          <w:trHeight w:val="403"/>
        </w:trPr>
        <w:tc>
          <w:tcPr>
            <w:tcW w:w="701" w:type="dxa"/>
            <w:tcBorders>
              <w:top w:val="single" w:sz="4" w:space="0" w:color="000000"/>
              <w:right w:val="single" w:sz="4" w:space="0" w:color="000000"/>
            </w:tcBorders>
          </w:tcPr>
          <w:p w14:paraId="5C0AF66B" w14:textId="77777777" w:rsidR="00D54C14" w:rsidRPr="00776FB6" w:rsidRDefault="00D54C14" w:rsidP="00CE3B43">
            <w:pPr>
              <w:pStyle w:val="TableParagraph"/>
              <w:spacing w:before="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8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C50BF" w14:textId="5ECE3133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>Hydro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station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type-ROR/ROR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with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pondage/Storage</w:t>
            </w:r>
            <w:r w:rsidR="00694DC0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  <w:w w:val="105"/>
              </w:rPr>
              <w:t>type: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9E2343" w14:textId="77777777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  <w:w w:val="105"/>
              </w:rPr>
            </w:pPr>
          </w:p>
        </w:tc>
      </w:tr>
      <w:tr w:rsidR="00D54C14" w:rsidRPr="00776FB6" w14:paraId="33BF3338" w14:textId="0FBB7C3D" w:rsidTr="00694DC0">
        <w:trPr>
          <w:trHeight w:val="507"/>
        </w:trPr>
        <w:tc>
          <w:tcPr>
            <w:tcW w:w="701" w:type="dxa"/>
            <w:tcBorders>
              <w:right w:val="single" w:sz="4" w:space="0" w:color="000000"/>
            </w:tcBorders>
          </w:tcPr>
          <w:p w14:paraId="73F03E5F" w14:textId="77777777" w:rsidR="00D54C14" w:rsidRPr="00776FB6" w:rsidRDefault="00D54C14" w:rsidP="00CE3B43">
            <w:pPr>
              <w:pStyle w:val="TableParagraph"/>
              <w:spacing w:before="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9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6295BA8C" w14:textId="1182B417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In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case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of</w:t>
            </w:r>
            <w:r w:rsidR="00694DC0" w:rsidRPr="00776FB6">
              <w:rPr>
                <w:rFonts w:ascii="Book Antiqua" w:hAnsi="Book Antiqua"/>
              </w:rPr>
              <w:t xml:space="preserve"> ROR </w:t>
            </w:r>
            <w:r w:rsidRPr="00776FB6">
              <w:rPr>
                <w:rFonts w:ascii="Book Antiqua" w:hAnsi="Book Antiqua"/>
              </w:rPr>
              <w:t>generating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station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with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pondage,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what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is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time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period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for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which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all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units</w:t>
            </w:r>
          </w:p>
          <w:p w14:paraId="25226667" w14:textId="4BB610F9" w:rsidR="00D54C14" w:rsidRPr="00776FB6" w:rsidRDefault="00694DC0" w:rsidP="00CE3B43">
            <w:pPr>
              <w:pStyle w:val="TableParagraph"/>
              <w:spacing w:before="28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C</w:t>
            </w:r>
            <w:r w:rsidR="00D54C14" w:rsidRPr="00776FB6">
              <w:rPr>
                <w:rFonts w:ascii="Book Antiqua" w:hAnsi="Book Antiqua"/>
              </w:rPr>
              <w:t>an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run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at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their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MCR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using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the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available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water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stored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in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the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pondage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(considering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full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  <w:spacing w:val="-2"/>
              </w:rPr>
              <w:t>pondage</w:t>
            </w:r>
            <w:r w:rsidRPr="00776FB6">
              <w:rPr>
                <w:rFonts w:ascii="Book Antiqua" w:hAnsi="Book Antiqua"/>
                <w:spacing w:val="-2"/>
              </w:rPr>
              <w:t>)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2699DACC" w14:textId="77777777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</w:p>
        </w:tc>
      </w:tr>
      <w:tr w:rsidR="00694DC0" w:rsidRPr="00776FB6" w14:paraId="2618CE5C" w14:textId="776B8525" w:rsidTr="00694DC0">
        <w:trPr>
          <w:trHeight w:val="285"/>
        </w:trPr>
        <w:tc>
          <w:tcPr>
            <w:tcW w:w="701" w:type="dxa"/>
            <w:tcBorders>
              <w:right w:val="single" w:sz="4" w:space="0" w:color="000000"/>
            </w:tcBorders>
          </w:tcPr>
          <w:p w14:paraId="491CAEDB" w14:textId="77777777" w:rsidR="00694DC0" w:rsidRPr="00776FB6" w:rsidRDefault="00694DC0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49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52A075D" w14:textId="77777777" w:rsidR="00694DC0" w:rsidRDefault="00694DC0" w:rsidP="00694DC0">
            <w:pPr>
              <w:pStyle w:val="TableParagraph"/>
              <w:spacing w:before="11"/>
              <w:ind w:left="104"/>
              <w:jc w:val="center"/>
              <w:rPr>
                <w:rFonts w:ascii="Book Antiqua" w:hAnsi="Book Antiqua"/>
                <w:b/>
                <w:spacing w:val="-10"/>
                <w:w w:val="105"/>
              </w:rPr>
            </w:pPr>
            <w:r w:rsidRPr="00776FB6">
              <w:rPr>
                <w:rFonts w:ascii="Book Antiqua" w:hAnsi="Book Antiqua"/>
                <w:b/>
                <w:w w:val="105"/>
              </w:rPr>
              <w:t>RESERVOIR DETA</w:t>
            </w:r>
            <w:r w:rsidRPr="00776FB6">
              <w:rPr>
                <w:rFonts w:ascii="Book Antiqua" w:hAnsi="Book Antiqua"/>
                <w:b/>
                <w:spacing w:val="12"/>
                <w:w w:val="105"/>
              </w:rPr>
              <w:t>IL</w:t>
            </w:r>
            <w:r w:rsidRPr="00776FB6">
              <w:rPr>
                <w:rFonts w:ascii="Book Antiqua" w:hAnsi="Book Antiqua"/>
                <w:b/>
                <w:spacing w:val="-10"/>
                <w:w w:val="105"/>
              </w:rPr>
              <w:t>S</w:t>
            </w:r>
          </w:p>
          <w:p w14:paraId="72DFCFC1" w14:textId="3421FBB9" w:rsidR="005C7F48" w:rsidRPr="00776FB6" w:rsidRDefault="005C7F48" w:rsidP="00694DC0">
            <w:pPr>
              <w:pStyle w:val="TableParagraph"/>
              <w:spacing w:before="11"/>
              <w:ind w:left="104"/>
              <w:jc w:val="center"/>
              <w:rPr>
                <w:rFonts w:ascii="Book Antiqua" w:hAnsi="Book Antiqua"/>
                <w:b/>
                <w:w w:val="105"/>
              </w:rPr>
            </w:pPr>
          </w:p>
        </w:tc>
      </w:tr>
      <w:tr w:rsidR="00D54C14" w:rsidRPr="00776FB6" w14:paraId="49FB8D4A" w14:textId="0F320DEF" w:rsidTr="00694DC0">
        <w:trPr>
          <w:trHeight w:val="290"/>
        </w:trPr>
        <w:tc>
          <w:tcPr>
            <w:tcW w:w="701" w:type="dxa"/>
            <w:tcBorders>
              <w:right w:val="single" w:sz="4" w:space="0" w:color="000000"/>
            </w:tcBorders>
          </w:tcPr>
          <w:p w14:paraId="20B1712C" w14:textId="77777777" w:rsidR="00D54C14" w:rsidRPr="00776FB6" w:rsidRDefault="00D54C14" w:rsidP="00CE3B43">
            <w:pPr>
              <w:pStyle w:val="TableParagraph"/>
              <w:spacing w:before="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524F5EFA" w14:textId="5E438496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Power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station-</w:t>
            </w:r>
            <w:r w:rsidRPr="00776FB6">
              <w:rPr>
                <w:rFonts w:ascii="Book Antiqua" w:hAnsi="Book Antiqua"/>
                <w:spacing w:val="-2"/>
              </w:rPr>
              <w:t>Underground/Surface: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0E4D562E" w14:textId="77777777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5A1C3223" w14:textId="47EFD9B5" w:rsidTr="00694DC0">
        <w:trPr>
          <w:trHeight w:val="568"/>
        </w:trPr>
        <w:tc>
          <w:tcPr>
            <w:tcW w:w="701" w:type="dxa"/>
            <w:tcBorders>
              <w:right w:val="single" w:sz="4" w:space="0" w:color="000000"/>
            </w:tcBorders>
          </w:tcPr>
          <w:p w14:paraId="52681C02" w14:textId="77777777" w:rsidR="00D54C14" w:rsidRPr="00776FB6" w:rsidRDefault="00D54C14" w:rsidP="00CE3B43">
            <w:pPr>
              <w:pStyle w:val="TableParagraph"/>
              <w:spacing w:before="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7F07678B" w14:textId="6C08995B" w:rsidR="00D54C14" w:rsidRPr="00776FB6" w:rsidRDefault="00D54C14" w:rsidP="00CE3B43">
            <w:pPr>
              <w:pStyle w:val="TableParagraph"/>
              <w:spacing w:before="4" w:line="259" w:lineRule="auto"/>
              <w:ind w:left="106" w:right="253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Full Reservoir Level (FRL),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="00694DC0" w:rsidRPr="00776FB6">
              <w:rPr>
                <w:rFonts w:ascii="Book Antiqua" w:hAnsi="Book Antiqua"/>
              </w:rPr>
              <w:t xml:space="preserve">minimum draw down </w:t>
            </w:r>
            <w:r w:rsidRPr="00776FB6">
              <w:rPr>
                <w:rFonts w:ascii="Book Antiqua" w:hAnsi="Book Antiqua"/>
              </w:rPr>
              <w:t>Level (MDDL) in meters</w:t>
            </w:r>
            <w:r w:rsidR="00A446F1" w:rsidRPr="00776FB6">
              <w:rPr>
                <w:rFonts w:ascii="Book Antiqua" w:hAnsi="Book Antiqua"/>
              </w:rPr>
              <w:t xml:space="preserve">. </w:t>
            </w:r>
            <w:r w:rsidRPr="00776FB6">
              <w:rPr>
                <w:rFonts w:ascii="Book Antiqua" w:hAnsi="Book Antiqua"/>
              </w:rPr>
              <w:t>Energy content at FRL and Target energy for financial year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577FDB08" w14:textId="77777777" w:rsidR="00D54C14" w:rsidRPr="00776FB6" w:rsidRDefault="00D54C14" w:rsidP="00CE3B43">
            <w:pPr>
              <w:pStyle w:val="TableParagraph"/>
              <w:spacing w:before="4" w:line="259" w:lineRule="auto"/>
              <w:ind w:left="106" w:right="253"/>
              <w:rPr>
                <w:rFonts w:ascii="Book Antiqua" w:hAnsi="Book Antiqua"/>
              </w:rPr>
            </w:pPr>
          </w:p>
        </w:tc>
      </w:tr>
      <w:tr w:rsidR="00D54C14" w:rsidRPr="00776FB6" w14:paraId="169F712E" w14:textId="5F02996C" w:rsidTr="00694DC0">
        <w:trPr>
          <w:trHeight w:val="211"/>
        </w:trPr>
        <w:tc>
          <w:tcPr>
            <w:tcW w:w="701" w:type="dxa"/>
            <w:tcBorders>
              <w:right w:val="single" w:sz="4" w:space="0" w:color="000000"/>
            </w:tcBorders>
          </w:tcPr>
          <w:p w14:paraId="06BC3F43" w14:textId="77777777" w:rsidR="00D54C14" w:rsidRPr="00776FB6" w:rsidRDefault="00D54C14" w:rsidP="00CE3B43">
            <w:pPr>
              <w:pStyle w:val="TableParagraph"/>
              <w:spacing w:before="4" w:line="190" w:lineRule="exact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7ED398F2" w14:textId="7065033B" w:rsidR="00D54C14" w:rsidRPr="00776FB6" w:rsidRDefault="00D54C14" w:rsidP="00CE3B43">
            <w:pPr>
              <w:pStyle w:val="TableParagraph"/>
              <w:spacing w:before="4" w:line="190" w:lineRule="exact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Monthly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 xml:space="preserve">design energy/10daily </w:t>
            </w:r>
            <w:r w:rsidRPr="00776FB6">
              <w:rPr>
                <w:rFonts w:ascii="Book Antiqua" w:hAnsi="Book Antiqua"/>
                <w:spacing w:val="-2"/>
              </w:rPr>
              <w:t>energy: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01C4A412" w14:textId="77777777" w:rsidR="00D54C14" w:rsidRPr="00776FB6" w:rsidRDefault="00D54C14" w:rsidP="00CE3B43">
            <w:pPr>
              <w:pStyle w:val="TableParagraph"/>
              <w:spacing w:before="4" w:line="190" w:lineRule="exact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21BCC47A" w14:textId="6FD7063A" w:rsidTr="00694DC0">
        <w:trPr>
          <w:trHeight w:val="398"/>
        </w:trPr>
        <w:tc>
          <w:tcPr>
            <w:tcW w:w="701" w:type="dxa"/>
            <w:tcBorders>
              <w:right w:val="single" w:sz="4" w:space="0" w:color="000000"/>
            </w:tcBorders>
          </w:tcPr>
          <w:p w14:paraId="7DC5AF86" w14:textId="77777777" w:rsidR="00D54C14" w:rsidRPr="00776FB6" w:rsidRDefault="00D54C14" w:rsidP="00CE3B43">
            <w:pPr>
              <w:pStyle w:val="TableParagraph"/>
              <w:spacing w:before="14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3EBA244" w14:textId="2E128012" w:rsidR="00D54C14" w:rsidRPr="00776FB6" w:rsidRDefault="00D54C14" w:rsidP="00CE3B43">
            <w:pPr>
              <w:pStyle w:val="TableParagraph"/>
              <w:spacing w:before="11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Water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usage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(other</w:t>
            </w:r>
            <w:r w:rsidR="00694DC0" w:rsidRPr="00776FB6">
              <w:rPr>
                <w:rFonts w:ascii="Book Antiqua" w:hAnsi="Book Antiqua"/>
              </w:rPr>
              <w:t xml:space="preserve"> t</w:t>
            </w:r>
            <w:r w:rsidRPr="00776FB6">
              <w:rPr>
                <w:rFonts w:ascii="Book Antiqua" w:hAnsi="Book Antiqua"/>
              </w:rPr>
              <w:t>han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electricity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production)-Irrigation/Flood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control/Bilateral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treaty/</w:t>
            </w:r>
            <w:r w:rsidRPr="00776FB6">
              <w:rPr>
                <w:rFonts w:ascii="Book Antiqua" w:hAnsi="Book Antiqua"/>
                <w:spacing w:val="-2"/>
              </w:rPr>
              <w:t>hydrology: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2716C80D" w14:textId="77777777" w:rsidR="00D54C14" w:rsidRPr="00776FB6" w:rsidRDefault="00D54C14" w:rsidP="00CE3B43">
            <w:pPr>
              <w:pStyle w:val="TableParagraph"/>
              <w:spacing w:before="11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70653387" w14:textId="30055132" w:rsidTr="00694DC0">
        <w:trPr>
          <w:trHeight w:val="217"/>
        </w:trPr>
        <w:tc>
          <w:tcPr>
            <w:tcW w:w="701" w:type="dxa"/>
            <w:tcBorders>
              <w:right w:val="single" w:sz="4" w:space="0" w:color="000000"/>
            </w:tcBorders>
          </w:tcPr>
          <w:p w14:paraId="61CA3185" w14:textId="77777777" w:rsidR="00D54C14" w:rsidRPr="00776FB6" w:rsidRDefault="00D54C14" w:rsidP="00CE3B43">
            <w:pPr>
              <w:pStyle w:val="TableParagraph"/>
              <w:spacing w:before="7" w:line="195" w:lineRule="exact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4DA93CF" w14:textId="2AEBEFA2" w:rsidR="00D54C14" w:rsidRPr="00776FB6" w:rsidRDefault="00D54C14" w:rsidP="00CE3B43">
            <w:pPr>
              <w:pStyle w:val="TableParagraph"/>
              <w:spacing w:before="7" w:line="195" w:lineRule="exact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Which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are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riparian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="00694DC0" w:rsidRPr="00776FB6">
              <w:rPr>
                <w:rFonts w:ascii="Book Antiqua" w:hAnsi="Book Antiqua"/>
                <w:spacing w:val="-2"/>
              </w:rPr>
              <w:t>states</w:t>
            </w:r>
            <w:r w:rsidRPr="00776FB6">
              <w:rPr>
                <w:rFonts w:ascii="Book Antiqua" w:hAnsi="Book Antiqua"/>
                <w:spacing w:val="-2"/>
              </w:rPr>
              <w:t>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5708C706" w14:textId="77777777" w:rsidR="00D54C14" w:rsidRPr="00776FB6" w:rsidRDefault="00D54C14" w:rsidP="00CE3B43">
            <w:pPr>
              <w:pStyle w:val="TableParagraph"/>
              <w:spacing w:before="7" w:line="195" w:lineRule="exact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618A007B" w14:textId="06C8258C" w:rsidTr="00694DC0">
        <w:trPr>
          <w:trHeight w:val="489"/>
        </w:trPr>
        <w:tc>
          <w:tcPr>
            <w:tcW w:w="701" w:type="dxa"/>
            <w:tcBorders>
              <w:right w:val="single" w:sz="4" w:space="0" w:color="000000"/>
            </w:tcBorders>
          </w:tcPr>
          <w:p w14:paraId="7576BF3F" w14:textId="77777777" w:rsidR="00D54C14" w:rsidRPr="00776FB6" w:rsidRDefault="00D54C14" w:rsidP="00CE3B43">
            <w:pPr>
              <w:pStyle w:val="TableParagraph"/>
              <w:spacing w:before="14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6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A7EE7A9" w14:textId="4893E063" w:rsidR="00D54C14" w:rsidRPr="00776FB6" w:rsidRDefault="00694DC0" w:rsidP="00694DC0">
            <w:pPr>
              <w:pStyle w:val="TableParagraph"/>
              <w:spacing w:before="11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 xml:space="preserve">Is the station part of the tandem </w:t>
            </w:r>
            <w:proofErr w:type="spellStart"/>
            <w:r w:rsidRPr="00776FB6">
              <w:rPr>
                <w:rFonts w:ascii="Book Antiqua" w:hAnsi="Book Antiqua"/>
              </w:rPr>
              <w:t>hydrosystem</w:t>
            </w:r>
            <w:proofErr w:type="spellEnd"/>
            <w:r w:rsidR="00D54C14" w:rsidRPr="00776FB6">
              <w:rPr>
                <w:rFonts w:ascii="Book Antiqua" w:hAnsi="Book Antiqua"/>
              </w:rPr>
              <w:t>?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If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yes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then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what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are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the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constraints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in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</w:rPr>
              <w:t>operating</w:t>
            </w:r>
            <w:r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  <w:spacing w:val="-5"/>
              </w:rPr>
              <w:t>the</w:t>
            </w:r>
            <w:r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Station</w:t>
            </w:r>
            <w:r w:rsidR="00D54C14" w:rsidRPr="00776FB6">
              <w:rPr>
                <w:rFonts w:ascii="Book Antiqua" w:hAnsi="Book Antiqua"/>
                <w:spacing w:val="-2"/>
              </w:rPr>
              <w:t>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475522B5" w14:textId="77777777" w:rsidR="00D54C14" w:rsidRPr="00776FB6" w:rsidRDefault="00D54C14" w:rsidP="00CE3B43">
            <w:pPr>
              <w:pStyle w:val="TableParagraph"/>
              <w:spacing w:before="11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54C3447E" w14:textId="28215219" w:rsidTr="00694DC0">
        <w:trPr>
          <w:trHeight w:val="531"/>
        </w:trPr>
        <w:tc>
          <w:tcPr>
            <w:tcW w:w="701" w:type="dxa"/>
            <w:tcBorders>
              <w:right w:val="single" w:sz="4" w:space="0" w:color="000000"/>
            </w:tcBorders>
          </w:tcPr>
          <w:p w14:paraId="06415078" w14:textId="77777777" w:rsidR="00D54C14" w:rsidRPr="00776FB6" w:rsidRDefault="00D54C14" w:rsidP="00CE3B43">
            <w:pPr>
              <w:pStyle w:val="TableParagraph"/>
              <w:spacing w:before="142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7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12B8C0A5" w14:textId="7CB4B945" w:rsidR="00D54C14" w:rsidRPr="00776FB6" w:rsidRDefault="00D54C14" w:rsidP="00CE3B43">
            <w:pPr>
              <w:pStyle w:val="TableParagraph"/>
              <w:spacing w:before="9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Which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is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next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proofErr w:type="spellStart"/>
            <w:r w:rsidRPr="00776FB6">
              <w:rPr>
                <w:rFonts w:ascii="Book Antiqua" w:hAnsi="Book Antiqua"/>
              </w:rPr>
              <w:t>hydrostation</w:t>
            </w:r>
            <w:proofErr w:type="spellEnd"/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(with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pondage/reservoir)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on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proofErr w:type="spellStart"/>
            <w:r w:rsidRPr="00776FB6">
              <w:rPr>
                <w:rFonts w:ascii="Book Antiqua" w:hAnsi="Book Antiqua"/>
              </w:rPr>
              <w:t>up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stream</w:t>
            </w:r>
            <w:proofErr w:type="spellEnd"/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and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downstream</w:t>
            </w:r>
            <w:r w:rsidR="00694DC0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side?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2157427B" w14:textId="77777777" w:rsidR="00D54C14" w:rsidRPr="00776FB6" w:rsidRDefault="00D54C14" w:rsidP="00CE3B43">
            <w:pPr>
              <w:pStyle w:val="TableParagraph"/>
              <w:spacing w:before="9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647A3524" w14:textId="2B9E2168" w:rsidTr="00694DC0">
        <w:trPr>
          <w:trHeight w:val="241"/>
        </w:trPr>
        <w:tc>
          <w:tcPr>
            <w:tcW w:w="701" w:type="dxa"/>
            <w:tcBorders>
              <w:right w:val="single" w:sz="4" w:space="0" w:color="000000"/>
            </w:tcBorders>
          </w:tcPr>
          <w:p w14:paraId="62278BB5" w14:textId="77777777" w:rsidR="00D54C14" w:rsidRPr="00776FB6" w:rsidRDefault="00D54C14" w:rsidP="00CE3B43">
            <w:pPr>
              <w:pStyle w:val="TableParagraph"/>
              <w:spacing w:before="4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8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2279B36" w14:textId="60C74BDD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What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accounting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period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for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total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water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flow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sand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releases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from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station?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6C745983" w14:textId="77777777" w:rsidR="00D54C14" w:rsidRPr="00776FB6" w:rsidRDefault="00D54C14" w:rsidP="00CE3B43">
            <w:pPr>
              <w:pStyle w:val="TableParagraph"/>
              <w:spacing w:before="4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79579744" w14:textId="469AE269" w:rsidTr="00694DC0">
        <w:trPr>
          <w:trHeight w:val="239"/>
        </w:trPr>
        <w:tc>
          <w:tcPr>
            <w:tcW w:w="701" w:type="dxa"/>
            <w:tcBorders>
              <w:right w:val="single" w:sz="4" w:space="0" w:color="000000"/>
            </w:tcBorders>
          </w:tcPr>
          <w:p w14:paraId="3F558DB4" w14:textId="77777777" w:rsidR="00D54C14" w:rsidRPr="00776FB6" w:rsidRDefault="00D54C14" w:rsidP="00CE3B43">
            <w:pPr>
              <w:pStyle w:val="TableParagraph"/>
              <w:spacing w:before="7" w:line="216" w:lineRule="exact"/>
              <w:ind w:left="21" w:right="14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10"/>
              </w:rPr>
              <w:t>9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502A143F" w14:textId="62A3CFA8" w:rsidR="00D54C14" w:rsidRPr="00776FB6" w:rsidRDefault="00D54C14" w:rsidP="00CE3B43">
            <w:pPr>
              <w:pStyle w:val="TableParagraph"/>
              <w:spacing w:before="7" w:line="216" w:lineRule="exact"/>
              <w:ind w:left="1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Monthly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pattern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of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release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of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water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(over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day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4"/>
              </w:rPr>
              <w:t>too)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3EECBEAB" w14:textId="77777777" w:rsidR="00D54C14" w:rsidRPr="00776FB6" w:rsidRDefault="00D54C14" w:rsidP="00CE3B43">
            <w:pPr>
              <w:pStyle w:val="TableParagraph"/>
              <w:spacing w:before="7" w:line="216" w:lineRule="exact"/>
              <w:ind w:left="106"/>
              <w:rPr>
                <w:rFonts w:ascii="Book Antiqua" w:hAnsi="Book Antiqua"/>
              </w:rPr>
            </w:pPr>
          </w:p>
        </w:tc>
      </w:tr>
      <w:tr w:rsidR="00D54C14" w:rsidRPr="00776FB6" w14:paraId="6FAE0C59" w14:textId="1B5B8EE0" w:rsidTr="00A446F1">
        <w:trPr>
          <w:trHeight w:val="1988"/>
        </w:trPr>
        <w:tc>
          <w:tcPr>
            <w:tcW w:w="701" w:type="dxa"/>
            <w:tcBorders>
              <w:right w:val="single" w:sz="4" w:space="0" w:color="000000"/>
            </w:tcBorders>
          </w:tcPr>
          <w:p w14:paraId="3052F880" w14:textId="77777777" w:rsidR="00D54C14" w:rsidRPr="00776FB6" w:rsidRDefault="00D54C14" w:rsidP="00CE3B43">
            <w:pPr>
              <w:pStyle w:val="TableParagraph"/>
              <w:spacing w:before="142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10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7A141672" w14:textId="219D45C8" w:rsidR="00D54C14" w:rsidRPr="00776FB6" w:rsidRDefault="00D54C14" w:rsidP="00CE3B43">
            <w:pPr>
              <w:pStyle w:val="TableParagraph"/>
              <w:spacing w:before="9" w:line="290" w:lineRule="auto"/>
              <w:ind w:left="104" w:right="70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 xml:space="preserve">What are the tools for forecasting the inflow silt etc. </w:t>
            </w:r>
            <w:r w:rsidR="00694DC0" w:rsidRPr="00776FB6">
              <w:rPr>
                <w:rFonts w:ascii="Book Antiqua" w:hAnsi="Book Antiqua"/>
              </w:rPr>
              <w:t xml:space="preserve">How </w:t>
            </w:r>
            <w:r w:rsidRPr="00776FB6">
              <w:rPr>
                <w:rFonts w:ascii="Book Antiqua" w:hAnsi="Book Antiqua"/>
              </w:rPr>
              <w:t>much early (from 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generation time) in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flow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forecasting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available?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there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any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tool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for forecasting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of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generation from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plant? If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yes,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2284D84E" w14:textId="77777777" w:rsidR="00D54C14" w:rsidRPr="00776FB6" w:rsidRDefault="00D54C14" w:rsidP="00CE3B43">
            <w:pPr>
              <w:pStyle w:val="TableParagraph"/>
              <w:spacing w:before="9" w:line="290" w:lineRule="auto"/>
              <w:ind w:left="104" w:right="706"/>
              <w:rPr>
                <w:rFonts w:ascii="Book Antiqua" w:hAnsi="Book Antiqua"/>
              </w:rPr>
            </w:pPr>
          </w:p>
        </w:tc>
      </w:tr>
      <w:tr w:rsidR="00D54C14" w:rsidRPr="00776FB6" w14:paraId="5C046B45" w14:textId="5D6AF343" w:rsidTr="00694DC0">
        <w:trPr>
          <w:trHeight w:val="552"/>
        </w:trPr>
        <w:tc>
          <w:tcPr>
            <w:tcW w:w="701" w:type="dxa"/>
            <w:tcBorders>
              <w:right w:val="single" w:sz="4" w:space="0" w:color="000000"/>
            </w:tcBorders>
          </w:tcPr>
          <w:p w14:paraId="031C92C5" w14:textId="77777777" w:rsidR="00D54C14" w:rsidRPr="00776FB6" w:rsidRDefault="00D54C14" w:rsidP="00CE3B43">
            <w:pPr>
              <w:pStyle w:val="TableParagraph"/>
              <w:spacing w:before="142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11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7A373A59" w14:textId="1B210B6D" w:rsidR="00D54C14" w:rsidRPr="00776FB6" w:rsidRDefault="00D54C14" w:rsidP="00CE3B43">
            <w:pPr>
              <w:pStyle w:val="TableParagraph"/>
              <w:spacing w:before="25"/>
              <w:ind w:left="225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>If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reservoir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water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level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and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inflow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being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monitored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in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proofErr w:type="spellStart"/>
            <w:r w:rsidRPr="00776FB6">
              <w:rPr>
                <w:rFonts w:ascii="Book Antiqua" w:hAnsi="Book Antiqua"/>
                <w:w w:val="105"/>
              </w:rPr>
              <w:t>realtime</w:t>
            </w:r>
            <w:proofErr w:type="spellEnd"/>
            <w:r w:rsidRPr="00776FB6">
              <w:rPr>
                <w:rFonts w:ascii="Book Antiqua" w:hAnsi="Book Antiqua"/>
                <w:w w:val="105"/>
              </w:rPr>
              <w:t>?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Whether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these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parameters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are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  <w:w w:val="105"/>
              </w:rPr>
              <w:t>being</w:t>
            </w:r>
          </w:p>
          <w:p w14:paraId="33C65DAC" w14:textId="11C2FE19" w:rsidR="00D54C14" w:rsidRPr="00776FB6" w:rsidRDefault="00694DC0" w:rsidP="00CE3B43">
            <w:pPr>
              <w:pStyle w:val="TableParagraph"/>
              <w:spacing w:before="53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>Recorded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manually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or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automatically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by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a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sensor</w:t>
            </w:r>
            <w:r w:rsidR="00D54C14" w:rsidRPr="00776FB6">
              <w:rPr>
                <w:rFonts w:ascii="Book Antiqua" w:hAnsi="Book Antiqua"/>
                <w:w w:val="105"/>
              </w:rPr>
              <w:t>?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Also,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Is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the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historical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reservoir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water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level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and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in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w w:val="105"/>
              </w:rPr>
              <w:t>flow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="00D54C14" w:rsidRPr="00776FB6">
              <w:rPr>
                <w:rFonts w:ascii="Book Antiqua" w:hAnsi="Book Antiqua"/>
                <w:spacing w:val="-5"/>
                <w:w w:val="105"/>
              </w:rPr>
              <w:t>is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6B0343C1" w14:textId="77777777" w:rsidR="00D54C14" w:rsidRPr="00776FB6" w:rsidRDefault="00D54C14" w:rsidP="00CE3B43">
            <w:pPr>
              <w:pStyle w:val="TableParagraph"/>
              <w:spacing w:before="25"/>
              <w:ind w:left="225"/>
              <w:rPr>
                <w:rFonts w:ascii="Book Antiqua" w:hAnsi="Book Antiqua"/>
                <w:w w:val="105"/>
              </w:rPr>
            </w:pPr>
          </w:p>
        </w:tc>
      </w:tr>
      <w:tr w:rsidR="00A446F1" w:rsidRPr="00776FB6" w14:paraId="1DB5477F" w14:textId="774B2AF6" w:rsidTr="00184D8F">
        <w:trPr>
          <w:trHeight w:val="297"/>
        </w:trPr>
        <w:tc>
          <w:tcPr>
            <w:tcW w:w="701" w:type="dxa"/>
            <w:tcBorders>
              <w:right w:val="single" w:sz="4" w:space="0" w:color="000000"/>
            </w:tcBorders>
          </w:tcPr>
          <w:p w14:paraId="30942377" w14:textId="77777777" w:rsidR="00A446F1" w:rsidRPr="00776FB6" w:rsidRDefault="00A446F1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49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FAEC3F5" w14:textId="77777777" w:rsidR="00A446F1" w:rsidRDefault="00A446F1" w:rsidP="00A446F1">
            <w:pPr>
              <w:pStyle w:val="TableParagraph"/>
              <w:spacing w:before="16"/>
              <w:ind w:left="104"/>
              <w:jc w:val="center"/>
              <w:rPr>
                <w:rFonts w:ascii="Book Antiqua" w:hAnsi="Book Antiqua"/>
                <w:b/>
                <w:bCs/>
                <w:spacing w:val="-4"/>
                <w:w w:val="105"/>
              </w:rPr>
            </w:pPr>
            <w:r w:rsidRPr="00776FB6">
              <w:rPr>
                <w:rFonts w:ascii="Book Antiqua" w:hAnsi="Book Antiqua"/>
                <w:b/>
                <w:bCs/>
                <w:w w:val="105"/>
              </w:rPr>
              <w:t xml:space="preserve">BENEFICIARIES OF </w:t>
            </w:r>
            <w:r w:rsidRPr="00776FB6">
              <w:rPr>
                <w:rFonts w:ascii="Book Antiqua" w:hAnsi="Book Antiqua"/>
                <w:b/>
                <w:bCs/>
                <w:spacing w:val="-4"/>
                <w:w w:val="105"/>
              </w:rPr>
              <w:t>PLANT</w:t>
            </w:r>
          </w:p>
          <w:p w14:paraId="19BC1648" w14:textId="0B9CB915" w:rsidR="005C7F48" w:rsidRPr="00776FB6" w:rsidRDefault="005C7F48" w:rsidP="00A446F1">
            <w:pPr>
              <w:pStyle w:val="TableParagraph"/>
              <w:spacing w:before="16"/>
              <w:ind w:left="104"/>
              <w:jc w:val="center"/>
              <w:rPr>
                <w:rFonts w:ascii="Book Antiqua" w:hAnsi="Book Antiqua"/>
                <w:b/>
                <w:bCs/>
                <w:w w:val="105"/>
              </w:rPr>
            </w:pPr>
          </w:p>
        </w:tc>
      </w:tr>
      <w:tr w:rsidR="00D54C14" w:rsidRPr="00776FB6" w14:paraId="1A0F455F" w14:textId="5FAF85D2" w:rsidTr="00694DC0">
        <w:trPr>
          <w:trHeight w:val="222"/>
        </w:trPr>
        <w:tc>
          <w:tcPr>
            <w:tcW w:w="701" w:type="dxa"/>
            <w:tcBorders>
              <w:right w:val="single" w:sz="4" w:space="0" w:color="000000"/>
            </w:tcBorders>
          </w:tcPr>
          <w:p w14:paraId="4E84900E" w14:textId="77777777" w:rsidR="00D54C14" w:rsidRPr="00776FB6" w:rsidRDefault="00D54C14" w:rsidP="00CE3B43">
            <w:pPr>
              <w:pStyle w:val="TableParagraph"/>
              <w:spacing w:before="4" w:line="202" w:lineRule="exact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lastRenderedPageBreak/>
              <w:t>12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4E973669" w14:textId="448308AA" w:rsidR="00D54C14" w:rsidRPr="00776FB6" w:rsidRDefault="00694DC0" w:rsidP="00CE3B43">
            <w:pPr>
              <w:pStyle w:val="TableParagraph"/>
              <w:spacing w:before="4" w:line="202" w:lineRule="exact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Who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owns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station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and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who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operates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proofErr w:type="spellStart"/>
            <w:r w:rsidRPr="00776FB6">
              <w:rPr>
                <w:rFonts w:ascii="Book Antiqua" w:hAnsi="Book Antiqua"/>
              </w:rPr>
              <w:t>hydro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electric</w:t>
            </w:r>
            <w:proofErr w:type="spellEnd"/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station</w:t>
            </w:r>
            <w:r w:rsidR="00D54C14" w:rsidRPr="00776FB6">
              <w:rPr>
                <w:rFonts w:ascii="Book Antiqua" w:hAnsi="Book Antiqua"/>
                <w:spacing w:val="-2"/>
              </w:rPr>
              <w:t>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6BADB5EF" w14:textId="77777777" w:rsidR="00D54C14" w:rsidRPr="00776FB6" w:rsidRDefault="00D54C14" w:rsidP="00CE3B43">
            <w:pPr>
              <w:pStyle w:val="TableParagraph"/>
              <w:spacing w:before="4" w:line="202" w:lineRule="exact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5EF2CE90" w14:textId="02297A34" w:rsidTr="00694DC0">
        <w:trPr>
          <w:trHeight w:val="274"/>
        </w:trPr>
        <w:tc>
          <w:tcPr>
            <w:tcW w:w="701" w:type="dxa"/>
            <w:tcBorders>
              <w:right w:val="single" w:sz="4" w:space="0" w:color="000000"/>
            </w:tcBorders>
          </w:tcPr>
          <w:p w14:paraId="56E4FE37" w14:textId="77777777" w:rsidR="00D54C14" w:rsidRPr="00776FB6" w:rsidRDefault="00D54C14" w:rsidP="00CE3B43">
            <w:pPr>
              <w:pStyle w:val="TableParagraph"/>
              <w:spacing w:before="4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13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9F9605E" w14:textId="0325BB9B" w:rsidR="00D54C14" w:rsidRPr="00776FB6" w:rsidRDefault="00D54C14" w:rsidP="00CE3B43">
            <w:pPr>
              <w:pStyle w:val="TableParagraph"/>
              <w:spacing w:before="4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Which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are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entities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having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entitlement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power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generated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from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="00694DC0" w:rsidRPr="00776FB6">
              <w:rPr>
                <w:rFonts w:ascii="Book Antiqua" w:hAnsi="Book Antiqua"/>
                <w:spacing w:val="-2"/>
              </w:rPr>
              <w:t>station</w:t>
            </w:r>
            <w:r w:rsidRPr="00776FB6">
              <w:rPr>
                <w:rFonts w:ascii="Book Antiqua" w:hAnsi="Book Antiqua"/>
                <w:spacing w:val="-2"/>
              </w:rPr>
              <w:t>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0C41D16B" w14:textId="77777777" w:rsidR="00D54C14" w:rsidRPr="00776FB6" w:rsidRDefault="00D54C14" w:rsidP="00CE3B43">
            <w:pPr>
              <w:pStyle w:val="TableParagraph"/>
              <w:spacing w:before="4"/>
              <w:ind w:left="104"/>
              <w:rPr>
                <w:rFonts w:ascii="Book Antiqua" w:hAnsi="Book Antiqua"/>
              </w:rPr>
            </w:pPr>
          </w:p>
        </w:tc>
      </w:tr>
      <w:tr w:rsidR="00A446F1" w:rsidRPr="00776FB6" w14:paraId="6E45FFB0" w14:textId="540BB603" w:rsidTr="00B7488F">
        <w:trPr>
          <w:trHeight w:val="229"/>
        </w:trPr>
        <w:tc>
          <w:tcPr>
            <w:tcW w:w="701" w:type="dxa"/>
            <w:tcBorders>
              <w:right w:val="single" w:sz="4" w:space="0" w:color="000000"/>
            </w:tcBorders>
          </w:tcPr>
          <w:p w14:paraId="23EB510B" w14:textId="77777777" w:rsidR="00A446F1" w:rsidRPr="00776FB6" w:rsidRDefault="00A446F1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49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8471777" w14:textId="77777777" w:rsidR="00A446F1" w:rsidRDefault="00A446F1" w:rsidP="00776FB6">
            <w:pPr>
              <w:pStyle w:val="TableParagraph"/>
              <w:spacing w:before="16" w:line="197" w:lineRule="exact"/>
              <w:ind w:left="104"/>
              <w:jc w:val="center"/>
              <w:rPr>
                <w:rFonts w:ascii="Book Antiqua" w:hAnsi="Book Antiqua"/>
                <w:b/>
                <w:bCs/>
                <w:spacing w:val="-2"/>
                <w:w w:val="110"/>
              </w:rPr>
            </w:pPr>
            <w:r w:rsidRPr="00776FB6">
              <w:rPr>
                <w:rFonts w:ascii="Book Antiqua" w:hAnsi="Book Antiqua"/>
                <w:b/>
                <w:bCs/>
                <w:spacing w:val="-2"/>
                <w:w w:val="110"/>
              </w:rPr>
              <w:t>CONTROL/</w:t>
            </w:r>
            <w:r w:rsidR="00776FB6">
              <w:rPr>
                <w:rFonts w:ascii="Book Antiqua" w:hAnsi="Book Antiqua"/>
                <w:b/>
                <w:bCs/>
                <w:spacing w:val="-2"/>
                <w:w w:val="110"/>
              </w:rPr>
              <w:t xml:space="preserve"> </w:t>
            </w:r>
            <w:r w:rsidRPr="00776FB6">
              <w:rPr>
                <w:rFonts w:ascii="Book Antiqua" w:hAnsi="Book Antiqua"/>
                <w:b/>
                <w:bCs/>
                <w:spacing w:val="-2"/>
                <w:w w:val="110"/>
              </w:rPr>
              <w:t>DIRECTION</w:t>
            </w:r>
          </w:p>
          <w:p w14:paraId="60526E24" w14:textId="5DCE1E04" w:rsidR="005C7F48" w:rsidRPr="00776FB6" w:rsidRDefault="005C7F48" w:rsidP="00776FB6">
            <w:pPr>
              <w:pStyle w:val="TableParagraph"/>
              <w:spacing w:before="16" w:line="197" w:lineRule="exact"/>
              <w:ind w:left="104"/>
              <w:jc w:val="center"/>
              <w:rPr>
                <w:rFonts w:ascii="Book Antiqua" w:hAnsi="Book Antiqua"/>
                <w:b/>
                <w:bCs/>
                <w:spacing w:val="-2"/>
                <w:w w:val="110"/>
              </w:rPr>
            </w:pPr>
          </w:p>
        </w:tc>
      </w:tr>
      <w:tr w:rsidR="00D54C14" w:rsidRPr="00776FB6" w14:paraId="426DA505" w14:textId="55583C8F" w:rsidTr="00694DC0">
        <w:trPr>
          <w:trHeight w:val="376"/>
        </w:trPr>
        <w:tc>
          <w:tcPr>
            <w:tcW w:w="701" w:type="dxa"/>
            <w:tcBorders>
              <w:right w:val="single" w:sz="4" w:space="0" w:color="000000"/>
            </w:tcBorders>
          </w:tcPr>
          <w:p w14:paraId="0E6EEB3E" w14:textId="77777777" w:rsidR="00D54C14" w:rsidRPr="00776FB6" w:rsidRDefault="00D54C14" w:rsidP="00CE3B43">
            <w:pPr>
              <w:pStyle w:val="TableParagraph"/>
              <w:spacing w:before="142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14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50435701" w14:textId="7000B15D" w:rsidR="00D54C14" w:rsidRPr="00776FB6" w:rsidRDefault="00D54C14" w:rsidP="00CE3B43">
            <w:pPr>
              <w:pStyle w:val="TableParagraph"/>
              <w:spacing w:before="9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Which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agency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assesses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water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inflows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for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river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basin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which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proofErr w:type="spellStart"/>
            <w:r w:rsidRPr="00776FB6">
              <w:rPr>
                <w:rFonts w:ascii="Book Antiqua" w:hAnsi="Book Antiqua"/>
              </w:rPr>
              <w:t>hydrostation</w:t>
            </w:r>
            <w:proofErr w:type="spellEnd"/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built?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35181FDA" w14:textId="77777777" w:rsidR="00D54C14" w:rsidRPr="00776FB6" w:rsidRDefault="00D54C14" w:rsidP="00CE3B43">
            <w:pPr>
              <w:pStyle w:val="TableParagraph"/>
              <w:spacing w:before="9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4F7AEE2D" w14:textId="798AC93B" w:rsidTr="00694DC0">
        <w:trPr>
          <w:trHeight w:val="207"/>
        </w:trPr>
        <w:tc>
          <w:tcPr>
            <w:tcW w:w="701" w:type="dxa"/>
            <w:tcBorders>
              <w:right w:val="single" w:sz="4" w:space="0" w:color="000000"/>
            </w:tcBorders>
          </w:tcPr>
          <w:p w14:paraId="03607AA0" w14:textId="77777777" w:rsidR="00D54C14" w:rsidRPr="00776FB6" w:rsidRDefault="00D54C14" w:rsidP="00CE3B43">
            <w:pPr>
              <w:pStyle w:val="TableParagraph"/>
              <w:spacing w:before="2" w:line="188" w:lineRule="exact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15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74CFC61" w14:textId="31D600C5" w:rsidR="00D54C14" w:rsidRPr="00776FB6" w:rsidRDefault="00D54C14" w:rsidP="00CE3B43">
            <w:pPr>
              <w:pStyle w:val="TableParagraph"/>
              <w:spacing w:before="2" w:line="188" w:lineRule="exact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Which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are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sectors/entities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that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are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entitled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for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water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usage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from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reservoir?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5C56D0DF" w14:textId="77777777" w:rsidR="00D54C14" w:rsidRPr="00776FB6" w:rsidRDefault="00D54C14" w:rsidP="00CE3B43">
            <w:pPr>
              <w:pStyle w:val="TableParagraph"/>
              <w:spacing w:before="2" w:line="188" w:lineRule="exact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4443C48F" w14:textId="0997DF58" w:rsidTr="00694DC0">
        <w:trPr>
          <w:trHeight w:val="620"/>
        </w:trPr>
        <w:tc>
          <w:tcPr>
            <w:tcW w:w="701" w:type="dxa"/>
            <w:tcBorders>
              <w:right w:val="single" w:sz="4" w:space="0" w:color="000000"/>
            </w:tcBorders>
          </w:tcPr>
          <w:p w14:paraId="3A10257D" w14:textId="77777777" w:rsidR="00D54C14" w:rsidRPr="00776FB6" w:rsidRDefault="00D54C14" w:rsidP="00CE3B43">
            <w:pPr>
              <w:pStyle w:val="TableParagraph"/>
              <w:spacing w:before="144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16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187B10E4" w14:textId="1CD0601B" w:rsidR="00D54C14" w:rsidRPr="00776FB6" w:rsidRDefault="00D54C14" w:rsidP="00CE3B43">
            <w:pPr>
              <w:pStyle w:val="TableParagraph"/>
              <w:spacing w:before="11" w:line="285" w:lineRule="auto"/>
              <w:ind w:left="104" w:right="253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Who decides the allocation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of water available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for different usage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such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as drinking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water,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irrigation, industrial use, tourism, power generation?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225FEEC3" w14:textId="77777777" w:rsidR="00D54C14" w:rsidRPr="00776FB6" w:rsidRDefault="00D54C14" w:rsidP="00CE3B43">
            <w:pPr>
              <w:pStyle w:val="TableParagraph"/>
              <w:spacing w:before="11" w:line="285" w:lineRule="auto"/>
              <w:ind w:left="104" w:right="253"/>
              <w:rPr>
                <w:rFonts w:ascii="Book Antiqua" w:hAnsi="Book Antiqua"/>
              </w:rPr>
            </w:pPr>
          </w:p>
        </w:tc>
      </w:tr>
      <w:tr w:rsidR="00D54C14" w:rsidRPr="00776FB6" w14:paraId="317F9F7F" w14:textId="555786BB" w:rsidTr="00694DC0">
        <w:trPr>
          <w:trHeight w:val="213"/>
        </w:trPr>
        <w:tc>
          <w:tcPr>
            <w:tcW w:w="701" w:type="dxa"/>
            <w:tcBorders>
              <w:right w:val="single" w:sz="4" w:space="0" w:color="000000"/>
            </w:tcBorders>
          </w:tcPr>
          <w:p w14:paraId="76D87198" w14:textId="77777777" w:rsidR="00D54C14" w:rsidRPr="00776FB6" w:rsidRDefault="00D54C14" w:rsidP="00CE3B43">
            <w:pPr>
              <w:pStyle w:val="TableParagraph"/>
              <w:spacing w:before="2" w:line="195" w:lineRule="exact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17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688AD7A4" w14:textId="170239EB" w:rsidR="00D54C14" w:rsidRPr="00776FB6" w:rsidRDefault="00694DC0" w:rsidP="00CE3B43">
            <w:pPr>
              <w:pStyle w:val="TableParagraph"/>
              <w:spacing w:before="2" w:line="195" w:lineRule="exact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Is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station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operation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governed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under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some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proofErr w:type="spellStart"/>
            <w:r w:rsidRPr="00776FB6">
              <w:rPr>
                <w:rFonts w:ascii="Book Antiqua" w:hAnsi="Book Antiqua"/>
              </w:rPr>
              <w:t>watersharing</w:t>
            </w:r>
            <w:proofErr w:type="spellEnd"/>
            <w:r w:rsidR="00A446F1" w:rsidRPr="00776FB6">
              <w:rPr>
                <w:rFonts w:ascii="Book Antiqua" w:hAnsi="Book Antiqua"/>
              </w:rPr>
              <w:t xml:space="preserve"> </w:t>
            </w:r>
            <w:r w:rsidR="00D54C14" w:rsidRPr="00776FB6">
              <w:rPr>
                <w:rFonts w:ascii="Book Antiqua" w:hAnsi="Book Antiqua"/>
                <w:spacing w:val="-2"/>
              </w:rPr>
              <w:t>treaty?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19D8903F" w14:textId="77777777" w:rsidR="00D54C14" w:rsidRPr="00776FB6" w:rsidRDefault="00D54C14" w:rsidP="00CE3B43">
            <w:pPr>
              <w:pStyle w:val="TableParagraph"/>
              <w:spacing w:before="2" w:line="195" w:lineRule="exact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5C3FFC24" w14:textId="24229256" w:rsidTr="00694DC0">
        <w:trPr>
          <w:trHeight w:val="281"/>
        </w:trPr>
        <w:tc>
          <w:tcPr>
            <w:tcW w:w="701" w:type="dxa"/>
            <w:tcBorders>
              <w:right w:val="single" w:sz="4" w:space="0" w:color="000000"/>
            </w:tcBorders>
          </w:tcPr>
          <w:p w14:paraId="08169AB7" w14:textId="77777777" w:rsidR="00D54C14" w:rsidRPr="00776FB6" w:rsidRDefault="00D54C14" w:rsidP="00CE3B43">
            <w:pPr>
              <w:pStyle w:val="TableParagraph"/>
              <w:spacing w:before="2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18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663A0E35" w14:textId="5C2BC03D" w:rsidR="00D54C14" w:rsidRPr="00776FB6" w:rsidRDefault="00D54C14" w:rsidP="00CE3B43">
            <w:pPr>
              <w:pStyle w:val="TableParagraph"/>
              <w:spacing w:before="2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In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case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proofErr w:type="spellStart"/>
            <w:r w:rsidRPr="00776FB6">
              <w:rPr>
                <w:rFonts w:ascii="Book Antiqua" w:hAnsi="Book Antiqua"/>
              </w:rPr>
              <w:t>hydrostation</w:t>
            </w:r>
            <w:proofErr w:type="spellEnd"/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has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multiple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beneficiaries-Who coordinate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scheduling?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5D54B1BA" w14:textId="77777777" w:rsidR="00D54C14" w:rsidRPr="00776FB6" w:rsidRDefault="00D54C14" w:rsidP="00CE3B43">
            <w:pPr>
              <w:pStyle w:val="TableParagraph"/>
              <w:spacing w:before="2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58AC7A44" w14:textId="15330729" w:rsidTr="00694DC0">
        <w:trPr>
          <w:trHeight w:val="673"/>
        </w:trPr>
        <w:tc>
          <w:tcPr>
            <w:tcW w:w="701" w:type="dxa"/>
            <w:tcBorders>
              <w:right w:val="single" w:sz="4" w:space="0" w:color="000000"/>
            </w:tcBorders>
          </w:tcPr>
          <w:p w14:paraId="1DB8D8B5" w14:textId="77777777" w:rsidR="00D54C14" w:rsidRPr="00776FB6" w:rsidRDefault="00D54C14" w:rsidP="00CE3B43">
            <w:pPr>
              <w:pStyle w:val="TableParagraph"/>
              <w:spacing w:before="142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19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575E533F" w14:textId="5E6045C9" w:rsidR="00D54C14" w:rsidRPr="00776FB6" w:rsidRDefault="00D54C14" w:rsidP="00CE3B43">
            <w:pPr>
              <w:pStyle w:val="TableParagraph"/>
              <w:spacing w:before="9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Who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manages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water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releases?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Who decides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the quantum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of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water available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</w:rPr>
              <w:t>for</w:t>
            </w:r>
            <w:r w:rsidR="00A446F1"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power</w:t>
            </w:r>
            <w:r w:rsidR="00A446F1" w:rsidRPr="00776FB6">
              <w:rPr>
                <w:rFonts w:ascii="Book Antiqua" w:hAnsi="Book Antiqua"/>
                <w:spacing w:val="-2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</w:rPr>
              <w:t>generation?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61A67A85" w14:textId="77777777" w:rsidR="00D54C14" w:rsidRPr="00776FB6" w:rsidRDefault="00D54C14" w:rsidP="00CE3B43">
            <w:pPr>
              <w:pStyle w:val="TableParagraph"/>
              <w:spacing w:before="9"/>
              <w:ind w:left="104"/>
              <w:rPr>
                <w:rFonts w:ascii="Book Antiqua" w:hAnsi="Book Antiqua"/>
              </w:rPr>
            </w:pPr>
          </w:p>
        </w:tc>
      </w:tr>
      <w:tr w:rsidR="00D54C14" w:rsidRPr="00776FB6" w14:paraId="5EC1C57C" w14:textId="4AB73D39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6BDB6F7F" w14:textId="77777777" w:rsidR="00D54C14" w:rsidRPr="00776FB6" w:rsidRDefault="00D54C14" w:rsidP="00CE3B43">
            <w:pPr>
              <w:pStyle w:val="TableParagraph"/>
              <w:spacing w:before="42"/>
              <w:rPr>
                <w:rFonts w:ascii="Book Antiqua" w:hAnsi="Book Antiqua"/>
              </w:rPr>
            </w:pPr>
          </w:p>
          <w:p w14:paraId="5C515172" w14:textId="77777777" w:rsidR="00D54C14" w:rsidRPr="00776FB6" w:rsidRDefault="00D54C14" w:rsidP="00CE3B43">
            <w:pPr>
              <w:pStyle w:val="TableParagraph"/>
              <w:ind w:left="21"/>
              <w:jc w:val="center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spacing w:val="-5"/>
              </w:rPr>
              <w:t>20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36AE7B6D" w14:textId="14ADBAF5" w:rsidR="00D54C14" w:rsidRPr="00776FB6" w:rsidRDefault="00D54C14" w:rsidP="00CE3B43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>Where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is the off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take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for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water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for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irrigation/drinking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water- From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upstream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from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 reservoir or downstream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of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tailrace?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What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is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operating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domain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for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plant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operator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with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respect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to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the</w:t>
            </w:r>
            <w:r w:rsidR="00A446F1" w:rsidRPr="00776FB6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water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72B485AD" w14:textId="77777777" w:rsidR="00D54C14" w:rsidRPr="00776FB6" w:rsidRDefault="00D54C14" w:rsidP="00CE3B43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18D74619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5345AE90" w14:textId="35374127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21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3346AF64" w14:textId="46B802E2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>What is the philosophy for dispatching the station</w:t>
            </w:r>
            <w:proofErr w:type="gramStart"/>
            <w:r w:rsidRPr="00776FB6">
              <w:rPr>
                <w:rFonts w:ascii="Book Antiqua" w:hAnsi="Book Antiqua"/>
              </w:rPr>
              <w:t>-(</w:t>
            </w:r>
            <w:proofErr w:type="gramEnd"/>
            <w:r w:rsidRPr="00776FB6">
              <w:rPr>
                <w:rFonts w:ascii="Book Antiqua" w:hAnsi="Book Antiqua"/>
              </w:rPr>
              <w:t>managing peak demand/load following/</w:t>
            </w:r>
            <w:r w:rsidRPr="00776FB6">
              <w:rPr>
                <w:rFonts w:ascii="Book Antiqua" w:hAnsi="Book Antiqua"/>
                <w:spacing w:val="-2"/>
              </w:rPr>
              <w:t>ramping</w:t>
            </w:r>
            <w:r w:rsidRPr="00776FB6">
              <w:rPr>
                <w:rFonts w:ascii="Book Antiqua" w:hAnsi="Book Antiqua"/>
                <w:w w:val="110"/>
              </w:rPr>
              <w:t>/</w:t>
            </w:r>
            <w:proofErr w:type="spellStart"/>
            <w:r w:rsidRPr="00776FB6">
              <w:rPr>
                <w:rFonts w:ascii="Book Antiqua" w:hAnsi="Book Antiqua"/>
                <w:w w:val="110"/>
              </w:rPr>
              <w:t>deviationcontrol</w:t>
            </w:r>
            <w:proofErr w:type="spellEnd"/>
            <w:r w:rsidRPr="00776FB6">
              <w:rPr>
                <w:rFonts w:ascii="Book Antiqua" w:hAnsi="Book Antiqua"/>
                <w:w w:val="110"/>
              </w:rPr>
              <w:t>/</w:t>
            </w:r>
            <w:r w:rsidRPr="00776FB6">
              <w:rPr>
                <w:rFonts w:ascii="Book Antiqua" w:hAnsi="Book Antiqua"/>
                <w:spacing w:val="-2"/>
                <w:w w:val="110"/>
              </w:rPr>
              <w:t>other)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39C36A71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622B47E3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4F26D35D" w14:textId="4994720B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22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1F876E4E" w14:textId="14EF5C4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 xml:space="preserve">How is the station compensated for the energy generated? Is the tariff multi-part or single </w:t>
            </w:r>
            <w:r w:rsidRPr="00776FB6">
              <w:rPr>
                <w:rFonts w:ascii="Book Antiqua" w:hAnsi="Book Antiqua"/>
                <w:spacing w:val="-2"/>
              </w:rPr>
              <w:t>part?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299F5FCF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06F44A29" w14:textId="77777777" w:rsidTr="003478D9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672BC328" w14:textId="77777777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</w:p>
        </w:tc>
        <w:tc>
          <w:tcPr>
            <w:tcW w:w="949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BE90F15" w14:textId="5D7B4040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jc w:val="center"/>
              <w:rPr>
                <w:rFonts w:ascii="Book Antiqua" w:hAnsi="Book Antiqua"/>
                <w:b/>
                <w:bCs/>
                <w:w w:val="105"/>
              </w:rPr>
            </w:pPr>
            <w:r w:rsidRPr="00776FB6">
              <w:rPr>
                <w:rFonts w:ascii="Book Antiqua" w:hAnsi="Book Antiqua"/>
                <w:b/>
                <w:bCs/>
                <w:w w:val="110"/>
              </w:rPr>
              <w:t xml:space="preserve">PUMPED MODE </w:t>
            </w:r>
            <w:r w:rsidRPr="00776FB6">
              <w:rPr>
                <w:rFonts w:ascii="Book Antiqua" w:hAnsi="Book Antiqua"/>
                <w:b/>
                <w:bCs/>
                <w:spacing w:val="-2"/>
                <w:w w:val="110"/>
              </w:rPr>
              <w:t>OPERATION</w:t>
            </w:r>
          </w:p>
        </w:tc>
      </w:tr>
      <w:tr w:rsidR="00776FB6" w:rsidRPr="00776FB6" w14:paraId="04EF6E27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64CDBCD7" w14:textId="0A68401A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23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43D27BEA" w14:textId="4500A9E5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 xml:space="preserve">Pumped Storage Capability available (Y/N), If yes operational since </w:t>
            </w:r>
            <w:proofErr w:type="gramStart"/>
            <w:r w:rsidRPr="00776FB6">
              <w:rPr>
                <w:rFonts w:ascii="Book Antiqua" w:hAnsi="Book Antiqua"/>
              </w:rPr>
              <w:t>when?/</w:t>
            </w:r>
            <w:proofErr w:type="gramEnd"/>
            <w:r w:rsidRPr="00776FB6">
              <w:rPr>
                <w:rFonts w:ascii="Book Antiqua" w:hAnsi="Book Antiqua"/>
              </w:rPr>
              <w:t xml:space="preserve">Reason for Not </w:t>
            </w:r>
            <w:r w:rsidRPr="00776FB6">
              <w:rPr>
                <w:rFonts w:ascii="Book Antiqua" w:hAnsi="Book Antiqua"/>
                <w:spacing w:val="-2"/>
              </w:rPr>
              <w:t>utilized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7CE8AADA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7394F5F0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322562DD" w14:textId="4D31A141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24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5F4E9904" w14:textId="10B09AE5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 xml:space="preserve">In case of a pumped storage </w:t>
            </w:r>
            <w:proofErr w:type="gramStart"/>
            <w:r w:rsidRPr="00776FB6">
              <w:rPr>
                <w:rFonts w:ascii="Book Antiqua" w:hAnsi="Book Antiqua"/>
              </w:rPr>
              <w:t>station ,can</w:t>
            </w:r>
            <w:proofErr w:type="gramEnd"/>
            <w:r w:rsidRPr="00776FB6">
              <w:rPr>
                <w:rFonts w:ascii="Book Antiqua" w:hAnsi="Book Antiqua"/>
              </w:rPr>
              <w:t xml:space="preserve"> the water be released when the lower reservoir is </w:t>
            </w:r>
            <w:r w:rsidRPr="00776FB6">
              <w:rPr>
                <w:rFonts w:ascii="Book Antiqua" w:hAnsi="Book Antiqua"/>
                <w:spacing w:val="-2"/>
              </w:rPr>
              <w:t>full?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65511B66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774E5B94" w14:textId="77777777" w:rsidTr="00C67DC9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34ABE8E1" w14:textId="77777777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</w:p>
        </w:tc>
        <w:tc>
          <w:tcPr>
            <w:tcW w:w="949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2E8C806" w14:textId="0C20BC7F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jc w:val="center"/>
              <w:rPr>
                <w:rFonts w:ascii="Book Antiqua" w:hAnsi="Book Antiqua"/>
                <w:b/>
                <w:bCs/>
                <w:w w:val="105"/>
              </w:rPr>
            </w:pPr>
            <w:r w:rsidRPr="00776FB6">
              <w:rPr>
                <w:rFonts w:ascii="Book Antiqua" w:hAnsi="Book Antiqua"/>
                <w:b/>
                <w:bCs/>
                <w:spacing w:val="-2"/>
              </w:rPr>
              <w:t>SCHEDULING ASPECTS</w:t>
            </w:r>
          </w:p>
        </w:tc>
      </w:tr>
      <w:tr w:rsidR="00776FB6" w:rsidRPr="00776FB6" w14:paraId="42059687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141C2EF6" w14:textId="2D494407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25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18423FF4" w14:textId="0EC0DDB1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>Is the Station given a day-ahead schedule? If yes, can the schedule be revised in real-</w:t>
            </w:r>
            <w:r w:rsidRPr="00776FB6">
              <w:rPr>
                <w:rFonts w:ascii="Book Antiqua" w:hAnsi="Book Antiqua"/>
                <w:spacing w:val="-2"/>
              </w:rPr>
              <w:t>time?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409C2A0A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16A14501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6B6C8B29" w14:textId="5E7430E3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26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3E23A718" w14:textId="59D78AE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 xml:space="preserve">What are the considerations/aspects to be taken care while revising day-ahead injection </w:t>
            </w:r>
            <w:r w:rsidRPr="00776FB6">
              <w:rPr>
                <w:rFonts w:ascii="Book Antiqua" w:hAnsi="Book Antiqua"/>
                <w:spacing w:val="-2"/>
              </w:rPr>
              <w:t>schedule?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78CE1FA7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08A5A602" w14:textId="77777777" w:rsidTr="0057633A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69DC482D" w14:textId="77777777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</w:p>
        </w:tc>
        <w:tc>
          <w:tcPr>
            <w:tcW w:w="949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2FB2ACC" w14:textId="64D0EBC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jc w:val="center"/>
              <w:rPr>
                <w:rFonts w:ascii="Book Antiqua" w:hAnsi="Book Antiqua"/>
                <w:b/>
                <w:bCs/>
                <w:w w:val="105"/>
              </w:rPr>
            </w:pPr>
            <w:r w:rsidRPr="00776FB6">
              <w:rPr>
                <w:rFonts w:ascii="Book Antiqua" w:hAnsi="Book Antiqua"/>
                <w:b/>
                <w:bCs/>
                <w:spacing w:val="-2"/>
                <w:w w:val="110"/>
              </w:rPr>
              <w:t>OPERATIONS</w:t>
            </w:r>
          </w:p>
        </w:tc>
      </w:tr>
      <w:tr w:rsidR="00776FB6" w:rsidRPr="00776FB6" w14:paraId="19DAE9F9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55DE62A8" w14:textId="3420F0F4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27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4F7BAF42" w14:textId="7F1496C1" w:rsidR="00776FB6" w:rsidRPr="00776FB6" w:rsidRDefault="00776FB6" w:rsidP="00776FB6">
            <w:pPr>
              <w:pStyle w:val="TableParagraph"/>
              <w:spacing w:before="4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 xml:space="preserve">Unit wise lower and upper limit of Vibration zone or Forbidden zone in MW. Specify the operating </w:t>
            </w:r>
            <w:r w:rsidRPr="00776FB6">
              <w:rPr>
                <w:rFonts w:ascii="Book Antiqua" w:hAnsi="Book Antiqua"/>
                <w:spacing w:val="-2"/>
              </w:rPr>
              <w:t>range</w:t>
            </w:r>
            <w:r w:rsidRPr="00776FB6">
              <w:rPr>
                <w:rFonts w:ascii="Book Antiqua" w:hAnsi="Book Antiqua"/>
              </w:rPr>
              <w:t xml:space="preserve"> </w:t>
            </w:r>
            <w:proofErr w:type="gramStart"/>
            <w:r w:rsidRPr="00776FB6">
              <w:rPr>
                <w:rFonts w:ascii="Book Antiqua" w:hAnsi="Book Antiqua"/>
                <w:w w:val="105"/>
              </w:rPr>
              <w:t>Of</w:t>
            </w:r>
            <w:proofErr w:type="gramEnd"/>
            <w:r w:rsidRPr="00776FB6">
              <w:rPr>
                <w:rFonts w:ascii="Book Antiqua" w:hAnsi="Book Antiqua"/>
                <w:w w:val="105"/>
              </w:rPr>
              <w:t xml:space="preserve"> each </w:t>
            </w:r>
            <w:r w:rsidRPr="00776FB6">
              <w:rPr>
                <w:rFonts w:ascii="Book Antiqua" w:hAnsi="Book Antiqua"/>
                <w:spacing w:val="-4"/>
                <w:w w:val="105"/>
              </w:rPr>
              <w:t>unit.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56FF43DA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7908EB8C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7E4EBEE2" w14:textId="0DB36768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28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DFDE49B" w14:textId="5473DAE6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>Does the station have over load capacity (Yes/No</w:t>
            </w:r>
            <w:proofErr w:type="gramStart"/>
            <w:r w:rsidRPr="00776FB6">
              <w:rPr>
                <w:rFonts w:ascii="Book Antiqua" w:hAnsi="Book Antiqua"/>
              </w:rPr>
              <w:t>)?If</w:t>
            </w:r>
            <w:proofErr w:type="gramEnd"/>
            <w:r w:rsidRPr="00776FB6">
              <w:rPr>
                <w:rFonts w:ascii="Book Antiqua" w:hAnsi="Book Antiqua"/>
              </w:rPr>
              <w:t xml:space="preserve"> yes, how </w:t>
            </w:r>
            <w:r w:rsidRPr="00776FB6">
              <w:rPr>
                <w:rFonts w:ascii="Book Antiqua" w:hAnsi="Book Antiqua"/>
                <w:spacing w:val="-2"/>
              </w:rPr>
              <w:t>much?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0037D592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0F72CC4A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66414BD3" w14:textId="35CF3180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lastRenderedPageBreak/>
              <w:t>29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7206D084" w14:textId="6DA29491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 xml:space="preserve">Time required for synchronizing the unit and Time from synchronization of full </w:t>
            </w:r>
            <w:r w:rsidRPr="00776FB6">
              <w:rPr>
                <w:rFonts w:ascii="Book Antiqua" w:hAnsi="Book Antiqua"/>
                <w:spacing w:val="-2"/>
              </w:rPr>
              <w:t>load.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0A7A4341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151A0724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4213E4C9" w14:textId="7E0C0DA9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30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103CCBD0" w14:textId="72CD7CD9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>Is the station capable of operating in condenser mode? If yes, has it ever operated in this</w:t>
            </w:r>
            <w:r w:rsidRPr="00776FB6">
              <w:rPr>
                <w:rFonts w:ascii="Book Antiqua" w:hAnsi="Book Antiqua"/>
                <w:spacing w:val="-2"/>
              </w:rPr>
              <w:t xml:space="preserve"> mode?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0763A768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2B5F4792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2290B90F" w14:textId="3793C55D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31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5184B25" w14:textId="156DB1C6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 xml:space="preserve">Is the station capable of </w:t>
            </w:r>
            <w:proofErr w:type="spellStart"/>
            <w:r w:rsidRPr="00776FB6">
              <w:rPr>
                <w:rFonts w:ascii="Book Antiqua" w:hAnsi="Book Antiqua"/>
              </w:rPr>
              <w:t>blackstart</w:t>
            </w:r>
            <w:proofErr w:type="spellEnd"/>
            <w:r w:rsidRPr="00776FB6">
              <w:rPr>
                <w:rFonts w:ascii="Book Antiqua" w:hAnsi="Book Antiqua"/>
              </w:rPr>
              <w:t xml:space="preserve"> (Yes/No) &amp; AGC (Yes/No). Specify the capacity of DG </w:t>
            </w:r>
            <w:r w:rsidRPr="00776FB6">
              <w:rPr>
                <w:rFonts w:ascii="Book Antiqua" w:hAnsi="Book Antiqua"/>
                <w:spacing w:val="-4"/>
              </w:rPr>
              <w:t>set?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300783FD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7DD95285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01496A89" w14:textId="2201B6C2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32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7888A99C" w14:textId="5015B1D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 xml:space="preserve">Who assesses the performance of the station? What are the indices for measuring the performance of the </w:t>
            </w:r>
            <w:r w:rsidRPr="00776FB6">
              <w:rPr>
                <w:rFonts w:ascii="Book Antiqua" w:hAnsi="Book Antiqua"/>
                <w:spacing w:val="-2"/>
              </w:rPr>
              <w:t>station?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2DDFCD72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163099C2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153FBCCB" w14:textId="71768997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33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493A709E" w14:textId="6A721659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</w:rPr>
              <w:t xml:space="preserve">What is the periodicity of assessing the performance and any incentive </w:t>
            </w:r>
            <w:r w:rsidRPr="00776FB6">
              <w:rPr>
                <w:rFonts w:ascii="Book Antiqua" w:hAnsi="Book Antiqua"/>
                <w:spacing w:val="-2"/>
              </w:rPr>
              <w:t>scheme?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61FF3211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10ECF8C0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31631940" w14:textId="0D5FEA57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34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41CC6B7D" w14:textId="228B212C" w:rsidR="00776FB6" w:rsidRPr="00776FB6" w:rsidRDefault="00776FB6" w:rsidP="00776FB6">
            <w:pPr>
              <w:pStyle w:val="TableParagraph"/>
              <w:spacing w:before="11"/>
              <w:ind w:left="104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 xml:space="preserve">Whether units are capable of accepting simulated frequency signals for third party Primary Frequency </w:t>
            </w:r>
            <w:proofErr w:type="gramStart"/>
            <w:r w:rsidRPr="00776FB6">
              <w:rPr>
                <w:rFonts w:ascii="Book Antiqua" w:hAnsi="Book Antiqua"/>
                <w:w w:val="105"/>
              </w:rPr>
              <w:t>Response</w:t>
            </w:r>
            <w:r w:rsidRPr="00776FB6">
              <w:rPr>
                <w:rFonts w:ascii="Book Antiqua" w:hAnsi="Book Antiqua"/>
                <w:spacing w:val="-4"/>
                <w:w w:val="105"/>
              </w:rPr>
              <w:t>(</w:t>
            </w:r>
            <w:proofErr w:type="gramEnd"/>
            <w:r w:rsidRPr="00776FB6">
              <w:rPr>
                <w:rFonts w:ascii="Book Antiqua" w:hAnsi="Book Antiqua"/>
                <w:spacing w:val="-4"/>
                <w:w w:val="105"/>
              </w:rPr>
              <w:t>PFR)</w:t>
            </w:r>
            <w:r w:rsidRPr="00776FB6">
              <w:rPr>
                <w:rFonts w:ascii="Book Antiqua" w:hAnsi="Book Antiqua"/>
              </w:rPr>
              <w:t xml:space="preserve"> </w:t>
            </w:r>
            <w:r w:rsidRPr="00776FB6">
              <w:rPr>
                <w:rFonts w:ascii="Book Antiqua" w:hAnsi="Book Antiqua"/>
                <w:spacing w:val="-2"/>
                <w:w w:val="105"/>
              </w:rPr>
              <w:t>testing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5A447FF0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08178214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7EFAD6A8" w14:textId="2C405207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35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7809E922" w14:textId="46649975" w:rsidR="00776FB6" w:rsidRPr="00776FB6" w:rsidRDefault="00776FB6" w:rsidP="00776FB6">
            <w:pPr>
              <w:spacing w:before="11"/>
              <w:rPr>
                <w:rFonts w:ascii="Book Antiqua" w:hAnsi="Book Antiqua"/>
                <w:w w:val="105"/>
              </w:rPr>
            </w:pPr>
            <w:r w:rsidRPr="00776FB6">
              <w:rPr>
                <w:rFonts w:ascii="Book Antiqua" w:hAnsi="Book Antiqua"/>
                <w:spacing w:val="-2"/>
                <w:w w:val="110"/>
              </w:rPr>
              <w:t>Operational constraint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2F41BDB4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  <w:tr w:rsidR="00776FB6" w:rsidRPr="00776FB6" w14:paraId="0CC9A9D9" w14:textId="77777777" w:rsidTr="00694DC0">
        <w:trPr>
          <w:trHeight w:val="580"/>
        </w:trPr>
        <w:tc>
          <w:tcPr>
            <w:tcW w:w="701" w:type="dxa"/>
            <w:tcBorders>
              <w:right w:val="single" w:sz="4" w:space="0" w:color="000000"/>
            </w:tcBorders>
          </w:tcPr>
          <w:p w14:paraId="149D6E13" w14:textId="633D6BFC" w:rsidR="00776FB6" w:rsidRPr="00776FB6" w:rsidRDefault="00776FB6" w:rsidP="00776FB6">
            <w:pPr>
              <w:pStyle w:val="TableParagraph"/>
              <w:spacing w:before="42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36</w:t>
            </w:r>
          </w:p>
        </w:tc>
        <w:tc>
          <w:tcPr>
            <w:tcW w:w="6162" w:type="dxa"/>
            <w:tcBorders>
              <w:left w:val="single" w:sz="4" w:space="0" w:color="000000"/>
              <w:right w:val="single" w:sz="4" w:space="0" w:color="000000"/>
            </w:tcBorders>
          </w:tcPr>
          <w:p w14:paraId="2F85A746" w14:textId="2A24CB2F" w:rsidR="00776FB6" w:rsidRPr="00776FB6" w:rsidRDefault="00776FB6" w:rsidP="00776FB6">
            <w:pPr>
              <w:pStyle w:val="TableParagraph"/>
              <w:spacing w:before="8"/>
              <w:ind w:left="7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</w:rPr>
              <w:t>Regarding speed governor</w:t>
            </w:r>
            <w:r w:rsidRPr="00776FB6">
              <w:rPr>
                <w:rFonts w:ascii="Book Antiqua" w:hAnsi="Book Antiqua"/>
                <w:spacing w:val="-10"/>
              </w:rPr>
              <w:t>:</w:t>
            </w:r>
          </w:p>
          <w:p w14:paraId="356F002C" w14:textId="77777777" w:rsidR="00776FB6" w:rsidRPr="00776FB6" w:rsidRDefault="00776FB6" w:rsidP="00776FB6">
            <w:pPr>
              <w:pStyle w:val="TableParagraph"/>
              <w:spacing w:before="26"/>
              <w:rPr>
                <w:rFonts w:ascii="Book Antiqua" w:hAnsi="Book Antiqua"/>
              </w:rPr>
            </w:pPr>
          </w:p>
          <w:p w14:paraId="7E66665B" w14:textId="3DACC18D" w:rsidR="00776FB6" w:rsidRPr="00776FB6" w:rsidRDefault="00776FB6" w:rsidP="00776FB6">
            <w:pPr>
              <w:pStyle w:val="TableParagraph"/>
              <w:numPr>
                <w:ilvl w:val="0"/>
                <w:numId w:val="58"/>
              </w:numPr>
              <w:tabs>
                <w:tab w:val="left" w:pos="195"/>
              </w:tabs>
              <w:ind w:left="195" w:hanging="188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 xml:space="preserve">What is the minimum speed droop setting </w:t>
            </w:r>
            <w:r w:rsidRPr="00776FB6">
              <w:rPr>
                <w:rFonts w:ascii="Book Antiqua" w:hAnsi="Book Antiqua"/>
                <w:spacing w:val="-2"/>
                <w:w w:val="105"/>
              </w:rPr>
              <w:t>possible?</w:t>
            </w:r>
          </w:p>
          <w:p w14:paraId="3971B11D" w14:textId="49984AAA" w:rsidR="00776FB6" w:rsidRPr="00776FB6" w:rsidRDefault="00776FB6" w:rsidP="00776FB6">
            <w:pPr>
              <w:pStyle w:val="TableParagraph"/>
              <w:numPr>
                <w:ilvl w:val="0"/>
                <w:numId w:val="58"/>
              </w:numPr>
              <w:tabs>
                <w:tab w:val="left" w:pos="204"/>
              </w:tabs>
              <w:spacing w:before="24" w:line="266" w:lineRule="auto"/>
              <w:ind w:left="7" w:right="68" w:firstLine="0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 xml:space="preserve">Whether the ripple filter is programmed at previously sampled frequency or 50 Hz? </w:t>
            </w:r>
            <w:proofErr w:type="spellStart"/>
            <w:r w:rsidRPr="00776FB6">
              <w:rPr>
                <w:rFonts w:ascii="Book Antiqua" w:hAnsi="Book Antiqua"/>
                <w:w w:val="105"/>
              </w:rPr>
              <w:t>eg.</w:t>
            </w:r>
            <w:proofErr w:type="spellEnd"/>
            <w:r w:rsidRPr="00776FB6">
              <w:rPr>
                <w:rFonts w:ascii="Book Antiqua" w:hAnsi="Book Antiqua"/>
                <w:w w:val="105"/>
              </w:rPr>
              <w:t xml:space="preserve"> If frequency change</w:t>
            </w:r>
            <w:r w:rsidR="00AE5EB9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from</w:t>
            </w:r>
            <w:r w:rsidR="00AE5EB9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50.02Hz</w:t>
            </w:r>
            <w:r w:rsidR="00AE5EB9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to</w:t>
            </w:r>
            <w:r w:rsidR="00AE5EB9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>50.05</w:t>
            </w:r>
            <w:proofErr w:type="gramStart"/>
            <w:r w:rsidRPr="00776FB6">
              <w:rPr>
                <w:rFonts w:ascii="Book Antiqua" w:hAnsi="Book Antiqua"/>
                <w:w w:val="105"/>
              </w:rPr>
              <w:t xml:space="preserve">Hz </w:t>
            </w:r>
            <w:r w:rsidR="00AE5EB9">
              <w:rPr>
                <w:rFonts w:ascii="Book Antiqua" w:hAnsi="Book Antiqua"/>
                <w:w w:val="105"/>
              </w:rPr>
              <w:t xml:space="preserve"> i</w:t>
            </w:r>
            <w:r w:rsidRPr="00776FB6">
              <w:rPr>
                <w:rFonts w:ascii="Book Antiqua" w:hAnsi="Book Antiqua"/>
                <w:w w:val="105"/>
              </w:rPr>
              <w:t>s</w:t>
            </w:r>
            <w:proofErr w:type="gramEnd"/>
            <w:r w:rsidRPr="00776FB6">
              <w:rPr>
                <w:rFonts w:ascii="Book Antiqua" w:hAnsi="Book Antiqua"/>
                <w:w w:val="105"/>
              </w:rPr>
              <w:t xml:space="preserve"> observed by the governor, whether response shall be provided or not?</w:t>
            </w:r>
          </w:p>
          <w:p w14:paraId="59A46958" w14:textId="21B24C76" w:rsidR="00776FB6" w:rsidRPr="00776FB6" w:rsidRDefault="00776FB6" w:rsidP="00776FB6">
            <w:pPr>
              <w:pStyle w:val="TableParagraph"/>
              <w:numPr>
                <w:ilvl w:val="0"/>
                <w:numId w:val="58"/>
              </w:numPr>
              <w:tabs>
                <w:tab w:val="left" w:pos="183"/>
              </w:tabs>
              <w:spacing w:line="231" w:lineRule="exact"/>
              <w:ind w:left="183" w:hanging="176"/>
              <w:rPr>
                <w:rFonts w:ascii="Book Antiqua" w:hAnsi="Book Antiqua"/>
              </w:rPr>
            </w:pPr>
            <w:r w:rsidRPr="00776FB6">
              <w:rPr>
                <w:rFonts w:ascii="Book Antiqua" w:hAnsi="Book Antiqua"/>
                <w:w w:val="105"/>
              </w:rPr>
              <w:t xml:space="preserve">What is the sampling rate for monitoring and data recording in speed governor system and AVR </w:t>
            </w:r>
            <w:r w:rsidRPr="00776FB6">
              <w:rPr>
                <w:rFonts w:ascii="Book Antiqua" w:hAnsi="Book Antiqua"/>
                <w:spacing w:val="-2"/>
                <w:w w:val="105"/>
              </w:rPr>
              <w:t>system?</w:t>
            </w:r>
          </w:p>
          <w:p w14:paraId="7694854C" w14:textId="33AA2CF2" w:rsidR="00776FB6" w:rsidRPr="00776FB6" w:rsidRDefault="00776FB6" w:rsidP="00776FB6">
            <w:pPr>
              <w:numPr>
                <w:ilvl w:val="0"/>
                <w:numId w:val="58"/>
              </w:numPr>
              <w:spacing w:before="11"/>
              <w:rPr>
                <w:rFonts w:ascii="Book Antiqua" w:hAnsi="Book Antiqua"/>
                <w:spacing w:val="-2"/>
                <w:w w:val="110"/>
              </w:rPr>
            </w:pPr>
            <w:r w:rsidRPr="00776FB6">
              <w:rPr>
                <w:rFonts w:ascii="Book Antiqua" w:hAnsi="Book Antiqua"/>
                <w:w w:val="105"/>
              </w:rPr>
              <w:t>What is the maximum period of storage of generator data in Data Acquisition Syste</w:t>
            </w:r>
            <w:r w:rsidR="00AE5EB9">
              <w:rPr>
                <w:rFonts w:ascii="Book Antiqua" w:hAnsi="Book Antiqua"/>
                <w:w w:val="105"/>
              </w:rPr>
              <w:t xml:space="preserve">m </w:t>
            </w:r>
            <w:r w:rsidRPr="00776FB6">
              <w:rPr>
                <w:rFonts w:ascii="Book Antiqua" w:hAnsi="Book Antiqua"/>
                <w:w w:val="105"/>
              </w:rPr>
              <w:t>(DAS)?</w:t>
            </w:r>
            <w:r w:rsidR="00AE5EB9">
              <w:rPr>
                <w:rFonts w:ascii="Book Antiqua" w:hAnsi="Book Antiqua"/>
                <w:w w:val="105"/>
              </w:rPr>
              <w:t xml:space="preserve"> </w:t>
            </w:r>
            <w:r w:rsidRPr="00776FB6">
              <w:rPr>
                <w:rFonts w:ascii="Book Antiqua" w:hAnsi="Book Antiqua"/>
                <w:w w:val="105"/>
              </w:rPr>
              <w:t xml:space="preserve">e.g.1year, </w:t>
            </w:r>
            <w:r w:rsidR="00AE5EB9">
              <w:rPr>
                <w:rFonts w:ascii="Book Antiqua" w:hAnsi="Book Antiqua"/>
                <w:w w:val="105"/>
              </w:rPr>
              <w:t>3</w:t>
            </w:r>
            <w:r w:rsidRPr="00776FB6">
              <w:rPr>
                <w:rFonts w:ascii="Book Antiqua" w:hAnsi="Book Antiqua"/>
                <w:w w:val="105"/>
              </w:rPr>
              <w:t xml:space="preserve">year, 5 </w:t>
            </w:r>
            <w:proofErr w:type="gramStart"/>
            <w:r w:rsidRPr="00776FB6">
              <w:rPr>
                <w:rFonts w:ascii="Book Antiqua" w:hAnsi="Book Antiqua"/>
                <w:w w:val="105"/>
              </w:rPr>
              <w:t>year</w:t>
            </w:r>
            <w:proofErr w:type="gramEnd"/>
            <w:r w:rsidRPr="00776FB6">
              <w:rPr>
                <w:rFonts w:ascii="Book Antiqua" w:hAnsi="Book Antiqua"/>
                <w:w w:val="105"/>
              </w:rPr>
              <w:t>, etc.?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</w:tcPr>
          <w:p w14:paraId="3ACAAFDE" w14:textId="77777777" w:rsidR="00776FB6" w:rsidRPr="00776FB6" w:rsidRDefault="00776FB6" w:rsidP="00776FB6">
            <w:pPr>
              <w:pStyle w:val="TableParagraph"/>
              <w:spacing w:before="16" w:line="285" w:lineRule="auto"/>
              <w:ind w:left="104"/>
              <w:rPr>
                <w:rFonts w:ascii="Book Antiqua" w:hAnsi="Book Antiqua"/>
                <w:w w:val="105"/>
              </w:rPr>
            </w:pPr>
          </w:p>
        </w:tc>
      </w:tr>
    </w:tbl>
    <w:p w14:paraId="1B720BA6" w14:textId="2D701087" w:rsidR="00C311EA" w:rsidRDefault="00C311EA" w:rsidP="00537C14">
      <w:pPr>
        <w:rPr>
          <w:rFonts w:ascii="Book Antiqua" w:hAnsi="Book Antiqua"/>
        </w:rPr>
      </w:pPr>
    </w:p>
    <w:p w14:paraId="5CB92022" w14:textId="77777777" w:rsidR="007C27F1" w:rsidRPr="007C27F1" w:rsidRDefault="007C27F1" w:rsidP="007C27F1">
      <w:pPr>
        <w:rPr>
          <w:rFonts w:ascii="Book Antiqua" w:hAnsi="Book Antiqua"/>
        </w:rPr>
      </w:pPr>
    </w:p>
    <w:p w14:paraId="7525EBF8" w14:textId="77777777" w:rsidR="007C27F1" w:rsidRPr="007C27F1" w:rsidRDefault="007C27F1" w:rsidP="007C27F1">
      <w:pPr>
        <w:rPr>
          <w:rFonts w:ascii="Book Antiqua" w:hAnsi="Book Antiqua"/>
        </w:rPr>
      </w:pPr>
    </w:p>
    <w:p w14:paraId="3B6D8A65" w14:textId="77777777" w:rsidR="007C27F1" w:rsidRPr="007C27F1" w:rsidRDefault="007C27F1" w:rsidP="007C27F1">
      <w:pPr>
        <w:rPr>
          <w:rFonts w:ascii="Book Antiqua" w:hAnsi="Book Antiqua"/>
        </w:rPr>
      </w:pPr>
    </w:p>
    <w:p w14:paraId="16A8DAD6" w14:textId="77777777" w:rsidR="007C27F1" w:rsidRPr="007C27F1" w:rsidRDefault="007C27F1" w:rsidP="007C27F1">
      <w:pPr>
        <w:rPr>
          <w:rFonts w:ascii="Book Antiqua" w:hAnsi="Book Antiqua"/>
        </w:rPr>
      </w:pPr>
    </w:p>
    <w:p w14:paraId="39442F35" w14:textId="77777777" w:rsidR="007C27F1" w:rsidRDefault="007C27F1" w:rsidP="007C27F1">
      <w:pPr>
        <w:rPr>
          <w:rFonts w:ascii="Book Antiqua" w:hAnsi="Book Antiqua"/>
        </w:rPr>
      </w:pPr>
    </w:p>
    <w:p w14:paraId="70F1DF36" w14:textId="77777777" w:rsidR="007C27F1" w:rsidRPr="007C27F1" w:rsidRDefault="007C27F1" w:rsidP="007C27F1">
      <w:pPr>
        <w:jc w:val="center"/>
        <w:rPr>
          <w:rFonts w:ascii="Book Antiqua" w:hAnsi="Book Antiqua"/>
          <w:b/>
        </w:rPr>
      </w:pPr>
      <w:r w:rsidRPr="007C27F1">
        <w:rPr>
          <w:rFonts w:ascii="Book Antiqua" w:hAnsi="Book Antiqua"/>
          <w:b/>
        </w:rPr>
        <w:t>(Name and Designation of the authorized person with official seal)</w:t>
      </w:r>
    </w:p>
    <w:p w14:paraId="0A0D08EA" w14:textId="77777777" w:rsidR="007C27F1" w:rsidRPr="007C27F1" w:rsidRDefault="007C27F1" w:rsidP="007C27F1">
      <w:pPr>
        <w:jc w:val="center"/>
        <w:rPr>
          <w:rFonts w:ascii="Book Antiqua" w:hAnsi="Book Antiqua"/>
          <w:b/>
          <w:bCs/>
        </w:rPr>
      </w:pPr>
      <w:r w:rsidRPr="007C27F1">
        <w:rPr>
          <w:rFonts w:ascii="Book Antiqua" w:hAnsi="Book Antiqua"/>
          <w:b/>
          <w:bCs/>
        </w:rPr>
        <w:t>(not below the rank of Assistant General Manager or equivalent)</w:t>
      </w:r>
    </w:p>
    <w:p w14:paraId="311BBADF" w14:textId="77777777" w:rsidR="007C27F1" w:rsidRPr="007C27F1" w:rsidRDefault="007C27F1" w:rsidP="007C27F1">
      <w:pPr>
        <w:jc w:val="center"/>
        <w:rPr>
          <w:rFonts w:ascii="Book Antiqua" w:hAnsi="Book Antiqua"/>
          <w:b/>
          <w:bCs/>
        </w:rPr>
      </w:pPr>
    </w:p>
    <w:p w14:paraId="0FDCC9E4" w14:textId="77777777" w:rsidR="007C27F1" w:rsidRPr="007C27F1" w:rsidRDefault="007C27F1" w:rsidP="007C27F1">
      <w:pPr>
        <w:rPr>
          <w:rFonts w:ascii="Book Antiqua" w:hAnsi="Book Antiqua"/>
          <w:b/>
          <w:bCs/>
        </w:rPr>
      </w:pPr>
      <w:r w:rsidRPr="007C27F1">
        <w:rPr>
          <w:rFonts w:ascii="Book Antiqua" w:hAnsi="Book Antiqua"/>
          <w:b/>
          <w:bCs/>
        </w:rPr>
        <w:t>Place:</w:t>
      </w:r>
      <w:r w:rsidRPr="007C27F1">
        <w:rPr>
          <w:rFonts w:ascii="Book Antiqua" w:hAnsi="Book Antiqua"/>
          <w:b/>
          <w:bCs/>
        </w:rPr>
        <w:tab/>
      </w:r>
      <w:r w:rsidRPr="007C27F1">
        <w:rPr>
          <w:rFonts w:ascii="Book Antiqua" w:hAnsi="Book Antiqua"/>
          <w:b/>
          <w:bCs/>
        </w:rPr>
        <w:tab/>
      </w:r>
      <w:r w:rsidRPr="007C27F1">
        <w:rPr>
          <w:rFonts w:ascii="Book Antiqua" w:hAnsi="Book Antiqua"/>
          <w:b/>
          <w:bCs/>
        </w:rPr>
        <w:tab/>
      </w:r>
      <w:r w:rsidRPr="007C27F1">
        <w:rPr>
          <w:rFonts w:ascii="Book Antiqua" w:hAnsi="Book Antiqua"/>
          <w:b/>
          <w:bCs/>
        </w:rPr>
        <w:tab/>
      </w:r>
      <w:r w:rsidRPr="007C27F1">
        <w:rPr>
          <w:rFonts w:ascii="Book Antiqua" w:hAnsi="Book Antiqua"/>
          <w:b/>
          <w:bCs/>
        </w:rPr>
        <w:tab/>
      </w:r>
      <w:r w:rsidRPr="007C27F1">
        <w:rPr>
          <w:rFonts w:ascii="Book Antiqua" w:hAnsi="Book Antiqua"/>
          <w:b/>
          <w:bCs/>
        </w:rPr>
        <w:tab/>
      </w:r>
      <w:r w:rsidRPr="007C27F1">
        <w:rPr>
          <w:rFonts w:ascii="Book Antiqua" w:hAnsi="Book Antiqua"/>
          <w:b/>
          <w:bCs/>
        </w:rPr>
        <w:tab/>
      </w:r>
      <w:r w:rsidRPr="007C27F1">
        <w:rPr>
          <w:rFonts w:ascii="Book Antiqua" w:hAnsi="Book Antiqua"/>
          <w:b/>
          <w:bCs/>
        </w:rPr>
        <w:tab/>
        <w:t>Date:</w:t>
      </w:r>
    </w:p>
    <w:p w14:paraId="63053288" w14:textId="77777777" w:rsidR="007C27F1" w:rsidRPr="007C27F1" w:rsidRDefault="007C27F1" w:rsidP="007C27F1">
      <w:pPr>
        <w:jc w:val="center"/>
        <w:rPr>
          <w:rFonts w:ascii="Book Antiqua" w:hAnsi="Book Antiqua"/>
        </w:rPr>
      </w:pPr>
    </w:p>
    <w:sectPr w:rsidR="007C27F1" w:rsidRPr="007C27F1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ED02" w14:textId="77777777" w:rsidR="003C72B8" w:rsidRDefault="003C72B8" w:rsidP="006908D3">
      <w:r>
        <w:separator/>
      </w:r>
    </w:p>
  </w:endnote>
  <w:endnote w:type="continuationSeparator" w:id="0">
    <w:p w14:paraId="0C95BD0F" w14:textId="77777777" w:rsidR="003C72B8" w:rsidRDefault="003C72B8" w:rsidP="0069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3CEB2" w14:textId="77777777" w:rsidR="006908D3" w:rsidRDefault="006908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172892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EC0BB17" w14:textId="64567A83" w:rsidR="006908D3" w:rsidRDefault="006908D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88AD8C" w14:textId="77777777" w:rsidR="006908D3" w:rsidRDefault="006908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613AC" w14:textId="77777777" w:rsidR="006908D3" w:rsidRDefault="006908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C4F26" w14:textId="77777777" w:rsidR="003C72B8" w:rsidRDefault="003C72B8" w:rsidP="006908D3">
      <w:r>
        <w:separator/>
      </w:r>
    </w:p>
  </w:footnote>
  <w:footnote w:type="continuationSeparator" w:id="0">
    <w:p w14:paraId="5BC0DBB3" w14:textId="77777777" w:rsidR="003C72B8" w:rsidRDefault="003C72B8" w:rsidP="00690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2BBFF" w14:textId="77777777" w:rsidR="006908D3" w:rsidRDefault="006908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64F0" w14:textId="77777777" w:rsidR="006908D3" w:rsidRDefault="006908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96C1C" w14:textId="77777777" w:rsidR="006908D3" w:rsidRDefault="006908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6" type="#_x0000_t75" style="width:10.55pt;height:14.95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187" type="#_x0000_t75" alt="*" style="width:8.8pt;height:12.3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20F684D"/>
    <w:multiLevelType w:val="hybridMultilevel"/>
    <w:tmpl w:val="32FC3FAE"/>
    <w:lvl w:ilvl="0" w:tplc="3F9CC14E">
      <w:start w:val="1"/>
      <w:numFmt w:val="lowerLetter"/>
      <w:lvlText w:val="%1."/>
      <w:lvlJc w:val="left"/>
      <w:pPr>
        <w:ind w:left="196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en-US" w:bidi="ar-SA"/>
      </w:rPr>
    </w:lvl>
    <w:lvl w:ilvl="1" w:tplc="79FAF6EC">
      <w:numFmt w:val="bullet"/>
      <w:lvlText w:val="•"/>
      <w:lvlJc w:val="left"/>
      <w:pPr>
        <w:ind w:left="1046" w:hanging="190"/>
      </w:pPr>
      <w:rPr>
        <w:rFonts w:hint="default"/>
        <w:lang w:val="en-US" w:eastAsia="en-US" w:bidi="ar-SA"/>
      </w:rPr>
    </w:lvl>
    <w:lvl w:ilvl="2" w:tplc="723CEC2C">
      <w:numFmt w:val="bullet"/>
      <w:lvlText w:val="•"/>
      <w:lvlJc w:val="left"/>
      <w:pPr>
        <w:ind w:left="1892" w:hanging="190"/>
      </w:pPr>
      <w:rPr>
        <w:rFonts w:hint="default"/>
        <w:lang w:val="en-US" w:eastAsia="en-US" w:bidi="ar-SA"/>
      </w:rPr>
    </w:lvl>
    <w:lvl w:ilvl="3" w:tplc="F320A8D6">
      <w:numFmt w:val="bullet"/>
      <w:lvlText w:val="•"/>
      <w:lvlJc w:val="left"/>
      <w:pPr>
        <w:ind w:left="2738" w:hanging="190"/>
      </w:pPr>
      <w:rPr>
        <w:rFonts w:hint="default"/>
        <w:lang w:val="en-US" w:eastAsia="en-US" w:bidi="ar-SA"/>
      </w:rPr>
    </w:lvl>
    <w:lvl w:ilvl="4" w:tplc="8EA61FEE">
      <w:numFmt w:val="bullet"/>
      <w:lvlText w:val="•"/>
      <w:lvlJc w:val="left"/>
      <w:pPr>
        <w:ind w:left="3585" w:hanging="190"/>
      </w:pPr>
      <w:rPr>
        <w:rFonts w:hint="default"/>
        <w:lang w:val="en-US" w:eastAsia="en-US" w:bidi="ar-SA"/>
      </w:rPr>
    </w:lvl>
    <w:lvl w:ilvl="5" w:tplc="5C28D42E">
      <w:numFmt w:val="bullet"/>
      <w:lvlText w:val="•"/>
      <w:lvlJc w:val="left"/>
      <w:pPr>
        <w:ind w:left="4431" w:hanging="190"/>
      </w:pPr>
      <w:rPr>
        <w:rFonts w:hint="default"/>
        <w:lang w:val="en-US" w:eastAsia="en-US" w:bidi="ar-SA"/>
      </w:rPr>
    </w:lvl>
    <w:lvl w:ilvl="6" w:tplc="72ACB216">
      <w:numFmt w:val="bullet"/>
      <w:lvlText w:val="•"/>
      <w:lvlJc w:val="left"/>
      <w:pPr>
        <w:ind w:left="5277" w:hanging="190"/>
      </w:pPr>
      <w:rPr>
        <w:rFonts w:hint="default"/>
        <w:lang w:val="en-US" w:eastAsia="en-US" w:bidi="ar-SA"/>
      </w:rPr>
    </w:lvl>
    <w:lvl w:ilvl="7" w:tplc="A55AEFD8">
      <w:numFmt w:val="bullet"/>
      <w:lvlText w:val="•"/>
      <w:lvlJc w:val="left"/>
      <w:pPr>
        <w:ind w:left="6124" w:hanging="190"/>
      </w:pPr>
      <w:rPr>
        <w:rFonts w:hint="default"/>
        <w:lang w:val="en-US" w:eastAsia="en-US" w:bidi="ar-SA"/>
      </w:rPr>
    </w:lvl>
    <w:lvl w:ilvl="8" w:tplc="B2A856CE">
      <w:numFmt w:val="bullet"/>
      <w:lvlText w:val="•"/>
      <w:lvlJc w:val="left"/>
      <w:pPr>
        <w:ind w:left="6970" w:hanging="190"/>
      </w:pPr>
      <w:rPr>
        <w:rFonts w:hint="default"/>
        <w:lang w:val="en-US" w:eastAsia="en-US" w:bidi="ar-SA"/>
      </w:rPr>
    </w:lvl>
  </w:abstractNum>
  <w:abstractNum w:abstractNumId="53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4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6"/>
  </w:num>
  <w:num w:numId="10" w16cid:durableId="1936740897">
    <w:abstractNumId w:val="57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5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3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4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  <w:num w:numId="58" w16cid:durableId="1124154736">
    <w:abstractNumId w:val="5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SHA KASHYAP DM SO">
    <w15:presenceInfo w15:providerId="Windows Live" w15:userId="7954511911152f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0D2557"/>
    <w:rsid w:val="0016165C"/>
    <w:rsid w:val="00262C68"/>
    <w:rsid w:val="003C72B8"/>
    <w:rsid w:val="00405EB6"/>
    <w:rsid w:val="00430B60"/>
    <w:rsid w:val="00500B58"/>
    <w:rsid w:val="00537C14"/>
    <w:rsid w:val="005C7F48"/>
    <w:rsid w:val="00661F0B"/>
    <w:rsid w:val="006908D3"/>
    <w:rsid w:val="00694DC0"/>
    <w:rsid w:val="006C290D"/>
    <w:rsid w:val="006D2236"/>
    <w:rsid w:val="00776FB6"/>
    <w:rsid w:val="007C27F1"/>
    <w:rsid w:val="00853051"/>
    <w:rsid w:val="0094791C"/>
    <w:rsid w:val="00987ED0"/>
    <w:rsid w:val="00A446F1"/>
    <w:rsid w:val="00A466AE"/>
    <w:rsid w:val="00AE5EB9"/>
    <w:rsid w:val="00C311EA"/>
    <w:rsid w:val="00C64ED9"/>
    <w:rsid w:val="00C74819"/>
    <w:rsid w:val="00C77C81"/>
    <w:rsid w:val="00CA1DD6"/>
    <w:rsid w:val="00D11E2B"/>
    <w:rsid w:val="00D54C14"/>
    <w:rsid w:val="00D56104"/>
    <w:rsid w:val="00D82B1D"/>
    <w:rsid w:val="00E40D85"/>
    <w:rsid w:val="00E42281"/>
    <w:rsid w:val="00E52B52"/>
    <w:rsid w:val="00E8219A"/>
    <w:rsid w:val="00EF2000"/>
    <w:rsid w:val="00F27F96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1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6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6</cp:revision>
  <dcterms:created xsi:type="dcterms:W3CDTF">2025-04-10T06:48:00Z</dcterms:created>
  <dcterms:modified xsi:type="dcterms:W3CDTF">2025-08-08T11:16:00Z</dcterms:modified>
</cp:coreProperties>
</file>